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B0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del w:id="0" w:author="教务处" w:date="2024-10-14T10:33:44Z"/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del w:id="1" w:author="教务处" w:date="2024-10-14T10:33:44Z">
        <w:r>
          <w:rPr>
            <w:rFonts w:hint="default" w:ascii="Times New Roman" w:hAnsi="Times New Roman" w:eastAsia="黑体" w:cs="Times New Roman"/>
            <w:sz w:val="32"/>
            <w:szCs w:val="32"/>
            <w:lang w:val="en-US" w:eastAsia="zh-CN"/>
          </w:rPr>
          <w:delText>附件</w:delText>
        </w:r>
      </w:del>
      <w:del w:id="2" w:author="教务处" w:date="2024-10-14T10:33:44Z">
        <w:r>
          <w:rPr>
            <w:rFonts w:hint="eastAsia" w:ascii="Times New Roman" w:hAnsi="Times New Roman" w:eastAsia="黑体" w:cs="Times New Roman"/>
            <w:sz w:val="32"/>
            <w:szCs w:val="32"/>
            <w:lang w:val="en-US" w:eastAsia="zh-CN"/>
          </w:rPr>
          <w:delText>2</w:delText>
        </w:r>
      </w:del>
    </w:p>
    <w:p w14:paraId="4FC9F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4" w:author="教务处" w:date="2024-10-14T10:34:05Z"/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pPrChange w:id="3" w:author="教务处" w:date="2024-10-14T10:34:09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jc w:val="center"/>
            <w:textAlignment w:val="auto"/>
          </w:pPr>
        </w:pPrChange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2024年世界职业院校技能大赛总决赛争夺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赛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高职组赛事</w:t>
      </w:r>
      <w:del w:id="5" w:author="教务处" w:date="2024-10-14T10:33:59Z">
        <w:r>
          <w:rPr>
            <w:rFonts w:hint="default" w:ascii="Times New Roman" w:hAnsi="Times New Roman" w:eastAsia="方正小标宋简体" w:cs="Times New Roman"/>
            <w:sz w:val="44"/>
            <w:szCs w:val="44"/>
            <w:lang w:val="en-US" w:eastAsia="zh-CN"/>
          </w:rPr>
          <w:delText>安排</w:delText>
        </w:r>
      </w:del>
    </w:p>
    <w:p w14:paraId="4FC9F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pPrChange w:id="6" w:author="教务处" w:date="2024-10-14T10:34:09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jc w:val="center"/>
            <w:textAlignment w:val="auto"/>
          </w:pPr>
        </w:pPrChange>
      </w:pPr>
      <w:ins w:id="7" w:author="教务处" w:date="2024-10-14T10:33:28Z">
        <w:r>
          <w:rPr>
            <w:rFonts w:hint="eastAsia" w:ascii="Times New Roman" w:hAnsi="Times New Roman" w:eastAsia="方正小标宋简体" w:cs="Times New Roman"/>
            <w:sz w:val="44"/>
            <w:szCs w:val="44"/>
            <w:lang w:val="en-US" w:eastAsia="zh-CN"/>
          </w:rPr>
          <w:t>信息表</w:t>
        </w:r>
      </w:ins>
      <w:bookmarkStart w:id="0" w:name="_GoBack"/>
      <w:bookmarkEnd w:id="0"/>
    </w:p>
    <w:tbl>
      <w:tblPr>
        <w:tblStyle w:val="5"/>
        <w:tblW w:w="1398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3424"/>
        <w:gridCol w:w="3935"/>
        <w:gridCol w:w="1842"/>
        <w:gridCol w:w="3755"/>
      </w:tblGrid>
      <w:tr w14:paraId="60C3B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 w14:paraId="049A7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 w14:paraId="44915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赛道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 w14:paraId="1BAC8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小组（赛项）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 w14:paraId="5595C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赛区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 w14:paraId="09519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承办单位</w:t>
            </w:r>
          </w:p>
        </w:tc>
      </w:tr>
      <w:tr w14:paraId="3F413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45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08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农林牧渔赛道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51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001动物疫病检疫检验组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6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0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山东畜牧兽医职业学院</w:t>
            </w:r>
          </w:p>
        </w:tc>
      </w:tr>
      <w:tr w14:paraId="77768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6486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BB8C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37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002花艺组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8C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2B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云南林业职业技术学院</w:t>
            </w:r>
          </w:p>
        </w:tc>
      </w:tr>
      <w:tr w14:paraId="096E8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24AB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6757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38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003园林景观设计与施工组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8C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B5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上海农林职业技术学院</w:t>
            </w:r>
          </w:p>
        </w:tc>
      </w:tr>
      <w:tr w14:paraId="7C871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35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CA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资源环境与安全赛道一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B5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004地理空间信息采集与处理组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3F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0D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广东工贸职业技术学院</w:t>
            </w:r>
          </w:p>
        </w:tc>
      </w:tr>
      <w:tr w14:paraId="3C2C2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C8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B9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资源环境与安全赛道二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48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005生产事故应急救援组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1F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34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重庆工程职业技术学院</w:t>
            </w:r>
          </w:p>
        </w:tc>
      </w:tr>
      <w:tr w14:paraId="6E0FB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FA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88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资源环境与安全赛道三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ED0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089环境检测与监测组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2F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BB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天津现代职业技术学院</w:t>
            </w:r>
          </w:p>
        </w:tc>
      </w:tr>
      <w:tr w14:paraId="10C3F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9C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F4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能源动力与材料赛道一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A0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006新型电力系统技术与应用组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87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6A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陕西工业职业技术学院</w:t>
            </w:r>
          </w:p>
        </w:tc>
      </w:tr>
      <w:tr w14:paraId="0BF77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83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99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能源动力与材料赛道二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BA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007新材料智能生产与检测组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89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67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河北工业职业技术大学</w:t>
            </w:r>
          </w:p>
        </w:tc>
      </w:tr>
      <w:tr w14:paraId="5CB74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EF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BA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土木建筑赛道一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FD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008装配式建筑智能建造组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E8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5E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上海城建职业学院</w:t>
            </w:r>
          </w:p>
        </w:tc>
      </w:tr>
      <w:tr w14:paraId="58A69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AA86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FF72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D1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009建筑装饰数字化施工组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65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1F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威海职业学院</w:t>
            </w:r>
          </w:p>
        </w:tc>
      </w:tr>
      <w:tr w14:paraId="2170A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5609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7936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7F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010建筑智能化系统安装与调试组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71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BB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黑龙江建筑职业技术学院</w:t>
            </w:r>
          </w:p>
        </w:tc>
      </w:tr>
      <w:tr w14:paraId="0261E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C8EAB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7A1D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6D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011建设工程数字化计量与计价组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50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EA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青海建筑职业技术学院</w:t>
            </w:r>
          </w:p>
        </w:tc>
      </w:tr>
      <w:tr w14:paraId="691F2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0E25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6B37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F5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090建筑信息模型建模与应用组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51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36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内蒙古建筑职业技术学院</w:t>
            </w:r>
          </w:p>
        </w:tc>
      </w:tr>
      <w:tr w14:paraId="59802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74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F5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土木建筑赛道二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47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091市政管线（道）数字化施工组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6B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7C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重庆建筑工程职业学院</w:t>
            </w:r>
          </w:p>
        </w:tc>
      </w:tr>
      <w:tr w14:paraId="1E6AC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96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D1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水利赛道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5F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012水利工程BIM建模与应用组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BD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61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安徽水利水电职业技术学院</w:t>
            </w:r>
          </w:p>
        </w:tc>
      </w:tr>
      <w:tr w14:paraId="40243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71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09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装备制造赛道一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1D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013数字化设计与制造组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0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C5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安徽机电职业技术学院</w:t>
            </w:r>
          </w:p>
        </w:tc>
      </w:tr>
      <w:tr w14:paraId="21FC3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FE22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3A48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79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014数控多轴加工技术组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9B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B0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四川工程职业技术大学</w:t>
            </w:r>
          </w:p>
        </w:tc>
      </w:tr>
      <w:tr w14:paraId="299A4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AD26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0B2C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14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015机器人系统集成应用技术组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14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8E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山东职业学院</w:t>
            </w:r>
          </w:p>
        </w:tc>
      </w:tr>
      <w:tr w14:paraId="31416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022D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EDE9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A7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016工业网络智能控制与维护组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3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C3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包头职业技术学院</w:t>
            </w:r>
          </w:p>
        </w:tc>
      </w:tr>
      <w:tr w14:paraId="17258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412D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663A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59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019机电一体化技术组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04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4A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浙江机电职业技术大学</w:t>
            </w:r>
          </w:p>
        </w:tc>
      </w:tr>
      <w:tr w14:paraId="30C6C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2097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EA25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DB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020生产单元数字化改造组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7C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D5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天津轻工职业技术学院</w:t>
            </w:r>
          </w:p>
        </w:tc>
      </w:tr>
      <w:tr w14:paraId="320F3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FCCA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D44F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B1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092智能电梯装配调试与检验组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938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CD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西安航空职业技术学院</w:t>
            </w:r>
          </w:p>
        </w:tc>
      </w:tr>
      <w:tr w14:paraId="4392A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35FF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4C4B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35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093智能焊接技术组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C2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7D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武汉船舶职业技术学院</w:t>
            </w:r>
          </w:p>
        </w:tc>
      </w:tr>
      <w:tr w14:paraId="53893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56D1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4C84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1E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094数控机床装调与技术改造组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E4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2A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浙江工贸职业技术学院</w:t>
            </w:r>
          </w:p>
        </w:tc>
      </w:tr>
      <w:tr w14:paraId="366BF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32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E6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装备制造赛道二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86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018智能飞行器应用技术组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03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9A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潍坊职业学院</w:t>
            </w:r>
          </w:p>
        </w:tc>
      </w:tr>
      <w:tr w14:paraId="1886B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176B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9952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FE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095船舶主机和轴系安装调试组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88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3C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天津海运职业学院</w:t>
            </w:r>
          </w:p>
        </w:tc>
      </w:tr>
      <w:tr w14:paraId="20B12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32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F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装备制造赛道三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8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017智能网联汽车技术组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88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DB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天津市职业大学</w:t>
            </w:r>
          </w:p>
        </w:tc>
      </w:tr>
      <w:tr w14:paraId="50AD5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9E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64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生物与化工赛道一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71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023生物技术组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A2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D1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河北化工医药职业技术学院</w:t>
            </w:r>
          </w:p>
        </w:tc>
      </w:tr>
      <w:tr w14:paraId="5B95E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7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F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生物与化工赛道二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DC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021化工生产技术组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02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F2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兰州石化职业技术大学</w:t>
            </w:r>
          </w:p>
        </w:tc>
      </w:tr>
      <w:tr w14:paraId="29F05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5C06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1A90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02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022化学实验技术组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A4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E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内蒙古化工职业学院</w:t>
            </w:r>
          </w:p>
        </w:tc>
      </w:tr>
      <w:tr w14:paraId="2A4EA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FDD0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E844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50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096现代化工HSE技能组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D0F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60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徐州工业职业技术学院</w:t>
            </w:r>
          </w:p>
        </w:tc>
      </w:tr>
      <w:tr w14:paraId="71399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B1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5A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轻工纺织赛道二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4A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024服装创意设计与工艺组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E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D6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山东科技职业学院</w:t>
            </w:r>
          </w:p>
        </w:tc>
      </w:tr>
      <w:tr w14:paraId="48F4F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A7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EA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食品药品与粮食赛道一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8F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025食品安全与质量检测组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40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E0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贵州农业职业学院</w:t>
            </w:r>
          </w:p>
        </w:tc>
      </w:tr>
      <w:tr w14:paraId="106F8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9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6D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食品药品与粮食赛道二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F3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097药品生产组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46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6A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江苏食品药品职业技术学院</w:t>
            </w:r>
          </w:p>
        </w:tc>
      </w:tr>
      <w:tr w14:paraId="02579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8B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4B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交通运输赛道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6B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026汽车故障检修组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43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78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山东交通职业学院</w:t>
            </w:r>
          </w:p>
        </w:tc>
      </w:tr>
      <w:tr w14:paraId="32D3F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5ED7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A4D1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1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027汽车营销组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43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A7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河南交通职业技术学院</w:t>
            </w:r>
          </w:p>
        </w:tc>
      </w:tr>
      <w:tr w14:paraId="1077D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4487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66C9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D7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028轨道车辆技术组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06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01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湖南铁道职业技术学院</w:t>
            </w:r>
          </w:p>
        </w:tc>
      </w:tr>
      <w:tr w14:paraId="145A2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95EE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B600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C4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098高铁信号与客运组织组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1B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9B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柳州铁道职业技术学院</w:t>
            </w:r>
          </w:p>
        </w:tc>
      </w:tr>
      <w:tr w14:paraId="0373B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32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51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电子与信息赛道一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A8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029智能电子产品设计与开发组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D0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D3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烟台职业学院</w:t>
            </w:r>
          </w:p>
        </w:tc>
      </w:tr>
      <w:tr w14:paraId="17077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72DA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FF54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6E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030嵌入式系统应用开发组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D3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F3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湖北工程职业学院</w:t>
            </w:r>
          </w:p>
        </w:tc>
      </w:tr>
      <w:tr w14:paraId="62456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8580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AECA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B0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038物联网应用开发组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B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3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宁夏职业技术学院</w:t>
            </w:r>
          </w:p>
        </w:tc>
      </w:tr>
      <w:tr w14:paraId="2CF6A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4429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F651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29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099集成电路应用开发组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17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A3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深圳信息职业技术学院</w:t>
            </w:r>
          </w:p>
        </w:tc>
      </w:tr>
      <w:tr w14:paraId="3201F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8F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49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电子与信息赛道二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02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031应用软件系统开发组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28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4F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大连职业技术学院</w:t>
            </w:r>
          </w:p>
        </w:tc>
      </w:tr>
      <w:tr w14:paraId="5A7D5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73A3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E1A8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F3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032信息安全管理与评估组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15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EA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重庆工业职业技术学院</w:t>
            </w:r>
          </w:p>
        </w:tc>
      </w:tr>
      <w:tr w14:paraId="4E660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57DD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7046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41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033大数据应用开发组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34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5F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海南软件职业技术学院</w:t>
            </w:r>
          </w:p>
        </w:tc>
      </w:tr>
      <w:tr w14:paraId="6756C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3689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BD2E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B4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034软件测试组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E6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7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成都职业技术学院</w:t>
            </w:r>
          </w:p>
        </w:tc>
      </w:tr>
      <w:tr w14:paraId="4F4BA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CDBB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3933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29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036区块链技术应用组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0F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5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河北软件职业技术学院</w:t>
            </w:r>
          </w:p>
        </w:tc>
      </w:tr>
      <w:tr w14:paraId="2064A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D037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3632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3B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037工业互联网集成应用组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66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BC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广东轻工职业技术大学</w:t>
            </w:r>
          </w:p>
        </w:tc>
      </w:tr>
      <w:tr w14:paraId="523C3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D8BA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298A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2A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100移动应用设计与开发组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34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西藏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45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西藏职业技术学院</w:t>
            </w:r>
          </w:p>
        </w:tc>
      </w:tr>
      <w:tr w14:paraId="1E2FC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5F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35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电子与信息赛道三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A5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0355G组网与运维组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D7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43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上海电子信息职业技术学院</w:t>
            </w:r>
          </w:p>
        </w:tc>
      </w:tr>
      <w:tr w14:paraId="17A09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74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6D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医药卫生赛道一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D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040中药传统技能组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4A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4C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青海卫生职业技术学院</w:t>
            </w:r>
          </w:p>
        </w:tc>
      </w:tr>
      <w:tr w14:paraId="0348D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1D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DE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医药卫生赛道三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EE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041检验检疫技术组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5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C0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山东医学高等专科学校</w:t>
            </w:r>
          </w:p>
        </w:tc>
      </w:tr>
      <w:tr w14:paraId="1BDBE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7A30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4A02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2A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102口腔修复工艺组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74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36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潍坊护理职业学院</w:t>
            </w:r>
          </w:p>
        </w:tc>
      </w:tr>
      <w:tr w14:paraId="719DC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4A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F5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医药卫生赛道四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F2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039护理技能组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D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CE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岳阳职业技术学院</w:t>
            </w:r>
          </w:p>
        </w:tc>
      </w:tr>
      <w:tr w14:paraId="4E37E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96A3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1967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10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042康复治疗技术组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52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DF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湖北职业技术学院</w:t>
            </w:r>
          </w:p>
        </w:tc>
      </w:tr>
      <w:tr w14:paraId="27620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58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00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医药卫生赛道五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38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101婴幼儿健康养育照护组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7D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FD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重庆三峡医药高等专科学校</w:t>
            </w:r>
          </w:p>
        </w:tc>
      </w:tr>
      <w:tr w14:paraId="6C31F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5BA0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B441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74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108婴幼儿照护组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37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25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兰州职业技术学院</w:t>
            </w:r>
          </w:p>
        </w:tc>
      </w:tr>
      <w:tr w14:paraId="70118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9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74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财经商贸赛道一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C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043业财税融合大数据应用组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BE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62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长沙商贸旅游职业技术学院</w:t>
            </w:r>
          </w:p>
        </w:tc>
      </w:tr>
      <w:tr w14:paraId="319D2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DFF9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1E1F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83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049会计实务组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D0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87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沈阳职业技术学院</w:t>
            </w:r>
          </w:p>
        </w:tc>
      </w:tr>
      <w:tr w14:paraId="4B8D1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58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49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财经商贸赛道二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49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044智慧金融组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42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8C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长春金融高等专科学校</w:t>
            </w:r>
          </w:p>
        </w:tc>
      </w:tr>
      <w:tr w14:paraId="497AB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FE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DD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财经商贸赛道三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3B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045互联网＋国际经济与贸易组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82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D0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贵州交通职业技术大学</w:t>
            </w:r>
          </w:p>
        </w:tc>
      </w:tr>
      <w:tr w14:paraId="485EA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F55B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461F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90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046市场营销组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30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49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兰州资源环境职业技术大学</w:t>
            </w:r>
          </w:p>
        </w:tc>
      </w:tr>
      <w:tr w14:paraId="56BC0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1094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B366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A4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103关务实务组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E9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84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长沙航空职业技术学院</w:t>
            </w:r>
          </w:p>
        </w:tc>
      </w:tr>
      <w:tr w14:paraId="4DEDD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7A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EE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财经商贸赛道四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67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047电子商务组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10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2D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广东科学技术职业学院</w:t>
            </w:r>
          </w:p>
        </w:tc>
      </w:tr>
      <w:tr w14:paraId="10E60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F470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D095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1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048智慧物流组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99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0E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广西职业技术学院</w:t>
            </w:r>
          </w:p>
        </w:tc>
      </w:tr>
      <w:tr w14:paraId="0C2AA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41E0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9227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B8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104跨境电子商务组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7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5A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山东外贸职业学院</w:t>
            </w:r>
          </w:p>
        </w:tc>
      </w:tr>
      <w:tr w14:paraId="54581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2C8B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5A61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30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105供应链管理组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C3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26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漳州职业技术学院</w:t>
            </w:r>
          </w:p>
        </w:tc>
      </w:tr>
      <w:tr w14:paraId="4B374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F1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0A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98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050导游服务组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02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9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上海旅游专科高等学校</w:t>
            </w:r>
          </w:p>
        </w:tc>
      </w:tr>
      <w:tr w14:paraId="23390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F0B8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C67A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63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051酒店服务组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05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D7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青岛酒店管理职业技术学院</w:t>
            </w:r>
          </w:p>
        </w:tc>
      </w:tr>
      <w:tr w14:paraId="6D329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B780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6474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34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052酒水服务组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1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E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深圳职业技术大学</w:t>
            </w:r>
          </w:p>
        </w:tc>
      </w:tr>
      <w:tr w14:paraId="07BDB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10AC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F6B3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BF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106研学旅行组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6D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44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浙江旅游职业学院</w:t>
            </w:r>
          </w:p>
        </w:tc>
      </w:tr>
      <w:tr w14:paraId="6FB64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39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8F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文化艺术赛道一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2F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053视觉艺术设计组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F6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44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云南轻纺职业学院</w:t>
            </w:r>
          </w:p>
        </w:tc>
      </w:tr>
      <w:tr w14:paraId="12D75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79E1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5EC2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1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054数字艺术设计组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ED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27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天津中德应用技术大学</w:t>
            </w:r>
          </w:p>
        </w:tc>
      </w:tr>
      <w:tr w14:paraId="5C308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964E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3414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5E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055环境艺术设计组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B1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DC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苏州工艺美术职业技术学院</w:t>
            </w:r>
          </w:p>
        </w:tc>
      </w:tr>
      <w:tr w14:paraId="75F3B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CA5C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3D7E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9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107手工艺术设计组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AE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BA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上海工艺美术职业学院</w:t>
            </w:r>
          </w:p>
        </w:tc>
      </w:tr>
      <w:tr w14:paraId="69AEB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A3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73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文化艺术赛道二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40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056声乐、器乐表演组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C7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B3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浙江艺术职业学院</w:t>
            </w:r>
          </w:p>
        </w:tc>
      </w:tr>
      <w:tr w14:paraId="3A9CB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E1A6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A9DA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18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084舞台布景组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A5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F1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山东理工职业学院</w:t>
            </w:r>
          </w:p>
        </w:tc>
      </w:tr>
      <w:tr w14:paraId="655EB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B6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DF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新闻传播赛道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B6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057短视频创作与运营组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2C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C4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陕西职业技术学院</w:t>
            </w:r>
          </w:p>
        </w:tc>
      </w:tr>
      <w:tr w14:paraId="3DFBD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B5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D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教育与体育赛道一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35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058幼儿教育技能组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D7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CD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金华职业技术大学</w:t>
            </w:r>
          </w:p>
        </w:tc>
      </w:tr>
      <w:tr w14:paraId="668CB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ABA8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283E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73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060小学教育活动设计与实施组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2B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4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济南职业学院</w:t>
            </w:r>
          </w:p>
        </w:tc>
      </w:tr>
      <w:tr w14:paraId="45C38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9B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47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教育与体育赛道二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D1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059英语口语组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D4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52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江西外语外贸职业学院</w:t>
            </w:r>
          </w:p>
        </w:tc>
      </w:tr>
      <w:tr w14:paraId="2EA75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E2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32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教育与体育赛道三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1D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061体育活动设计与实施组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26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A2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日照职业技术学院</w:t>
            </w:r>
          </w:p>
        </w:tc>
      </w:tr>
      <w:tr w14:paraId="1C3AB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A7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CD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公安与司法赛道二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80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062法律实务组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9E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A9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河北政法职业学院</w:t>
            </w:r>
          </w:p>
        </w:tc>
      </w:tr>
      <w:tr w14:paraId="6331A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1E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FD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公共管理与服务赛道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FD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063健康养老照护组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F2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13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洛阳职业技术学院</w:t>
            </w:r>
          </w:p>
        </w:tc>
      </w:tr>
      <w:tr w14:paraId="3168C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2F6A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82EA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EA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109人力资源服务组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56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88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云南交通职业技术学院</w:t>
            </w:r>
          </w:p>
        </w:tc>
      </w:tr>
    </w:tbl>
    <w:p w14:paraId="3FAACC64">
      <w:pPr>
        <w:keepNext w:val="0"/>
        <w:keepLines w:val="0"/>
        <w:pageBreakBefore w:val="0"/>
        <w:widowControl w:val="0"/>
        <w:tabs>
          <w:tab w:val="left" w:pos="14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EC161B-70D0-4269-B7F2-78D80BCD764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BE5C5469-DA65-46A1-889F-C2280AA2EA3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ECC2D7A-9F03-4A4D-92B9-B7997B8F0E5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AA54C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410CCD">
                          <w:pPr>
                            <w:pStyle w:val="2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410CCD">
                    <w:pPr>
                      <w:pStyle w:val="2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教务处">
    <w15:presenceInfo w15:providerId="WPS Office" w15:userId="30825446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revisionView w:markup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YzhjZTRmMjczZjkzNTdmNjM5YmFmOWE2MmY3YTYifQ=="/>
    <w:docVar w:name="KSO_WPS_MARK_KEY" w:val="0ee5dee5-7cb4-47fc-afb3-79cb29fc51fb"/>
  </w:docVars>
  <w:rsids>
    <w:rsidRoot w:val="00000000"/>
    <w:rsid w:val="00072C34"/>
    <w:rsid w:val="000E3FC3"/>
    <w:rsid w:val="00125861"/>
    <w:rsid w:val="001F1D2C"/>
    <w:rsid w:val="002B3E15"/>
    <w:rsid w:val="002C205F"/>
    <w:rsid w:val="002E01C1"/>
    <w:rsid w:val="003357D8"/>
    <w:rsid w:val="0046550B"/>
    <w:rsid w:val="0058148A"/>
    <w:rsid w:val="00675481"/>
    <w:rsid w:val="00692FA7"/>
    <w:rsid w:val="00867FFD"/>
    <w:rsid w:val="00975D66"/>
    <w:rsid w:val="00991ADF"/>
    <w:rsid w:val="00D20B4D"/>
    <w:rsid w:val="00D24FF0"/>
    <w:rsid w:val="00E40880"/>
    <w:rsid w:val="00F446A8"/>
    <w:rsid w:val="00F705B3"/>
    <w:rsid w:val="00F90600"/>
    <w:rsid w:val="01001B5E"/>
    <w:rsid w:val="01011432"/>
    <w:rsid w:val="01170C55"/>
    <w:rsid w:val="011D26F6"/>
    <w:rsid w:val="012313A8"/>
    <w:rsid w:val="012662A3"/>
    <w:rsid w:val="0156177E"/>
    <w:rsid w:val="01654A58"/>
    <w:rsid w:val="01853E11"/>
    <w:rsid w:val="01A73D87"/>
    <w:rsid w:val="01AC194A"/>
    <w:rsid w:val="01C54B55"/>
    <w:rsid w:val="01CC1A40"/>
    <w:rsid w:val="01D34B7C"/>
    <w:rsid w:val="01D46B46"/>
    <w:rsid w:val="01E1612F"/>
    <w:rsid w:val="01E50D53"/>
    <w:rsid w:val="01EC685A"/>
    <w:rsid w:val="02070CCA"/>
    <w:rsid w:val="02151639"/>
    <w:rsid w:val="021A09FD"/>
    <w:rsid w:val="025657AD"/>
    <w:rsid w:val="025A34EF"/>
    <w:rsid w:val="02650493"/>
    <w:rsid w:val="02814DBA"/>
    <w:rsid w:val="02A14C7A"/>
    <w:rsid w:val="02B667EA"/>
    <w:rsid w:val="02C0622E"/>
    <w:rsid w:val="02E1151B"/>
    <w:rsid w:val="032C3686"/>
    <w:rsid w:val="034B4BE6"/>
    <w:rsid w:val="034F1899"/>
    <w:rsid w:val="035057CE"/>
    <w:rsid w:val="03595555"/>
    <w:rsid w:val="0385634A"/>
    <w:rsid w:val="03885E3A"/>
    <w:rsid w:val="038F2C54"/>
    <w:rsid w:val="038F71C9"/>
    <w:rsid w:val="03991DF6"/>
    <w:rsid w:val="03B44E81"/>
    <w:rsid w:val="03B51C5B"/>
    <w:rsid w:val="03C74BB5"/>
    <w:rsid w:val="03E56DE9"/>
    <w:rsid w:val="03EC461B"/>
    <w:rsid w:val="03F67248"/>
    <w:rsid w:val="03F72BEF"/>
    <w:rsid w:val="040A2CF3"/>
    <w:rsid w:val="041B6CAE"/>
    <w:rsid w:val="042A3104"/>
    <w:rsid w:val="042B5630"/>
    <w:rsid w:val="043D3D3C"/>
    <w:rsid w:val="045B52FD"/>
    <w:rsid w:val="045F6B9B"/>
    <w:rsid w:val="04717F2B"/>
    <w:rsid w:val="0486237A"/>
    <w:rsid w:val="04932CE9"/>
    <w:rsid w:val="04DA603B"/>
    <w:rsid w:val="04E27A2A"/>
    <w:rsid w:val="05145BD8"/>
    <w:rsid w:val="051777D5"/>
    <w:rsid w:val="051F632A"/>
    <w:rsid w:val="052B2F21"/>
    <w:rsid w:val="0540404A"/>
    <w:rsid w:val="05445D91"/>
    <w:rsid w:val="054A6DC2"/>
    <w:rsid w:val="05505B07"/>
    <w:rsid w:val="057E5DCF"/>
    <w:rsid w:val="058C7E64"/>
    <w:rsid w:val="05952F37"/>
    <w:rsid w:val="05AF07C5"/>
    <w:rsid w:val="05B60A3D"/>
    <w:rsid w:val="05C0366A"/>
    <w:rsid w:val="05C459CE"/>
    <w:rsid w:val="05D90BCF"/>
    <w:rsid w:val="05E509F9"/>
    <w:rsid w:val="05F069B7"/>
    <w:rsid w:val="062736E9"/>
    <w:rsid w:val="062B688B"/>
    <w:rsid w:val="065546FA"/>
    <w:rsid w:val="067C032F"/>
    <w:rsid w:val="069114AA"/>
    <w:rsid w:val="069A671D"/>
    <w:rsid w:val="06A27213"/>
    <w:rsid w:val="06C929F2"/>
    <w:rsid w:val="071D5F97"/>
    <w:rsid w:val="074D53D1"/>
    <w:rsid w:val="075F7B92"/>
    <w:rsid w:val="076D5A73"/>
    <w:rsid w:val="07767A18"/>
    <w:rsid w:val="077741FC"/>
    <w:rsid w:val="077B2E6E"/>
    <w:rsid w:val="079C1EB4"/>
    <w:rsid w:val="07AC659B"/>
    <w:rsid w:val="07AF7E3A"/>
    <w:rsid w:val="07C35693"/>
    <w:rsid w:val="07C56116"/>
    <w:rsid w:val="07C66F31"/>
    <w:rsid w:val="07DC0503"/>
    <w:rsid w:val="07F615C4"/>
    <w:rsid w:val="0818600A"/>
    <w:rsid w:val="08216DD1"/>
    <w:rsid w:val="08242A95"/>
    <w:rsid w:val="083D71F3"/>
    <w:rsid w:val="084B2E50"/>
    <w:rsid w:val="085207C5"/>
    <w:rsid w:val="085D6D89"/>
    <w:rsid w:val="0878647D"/>
    <w:rsid w:val="087E15BA"/>
    <w:rsid w:val="088272FC"/>
    <w:rsid w:val="08A92ADB"/>
    <w:rsid w:val="08A94889"/>
    <w:rsid w:val="08AE00F1"/>
    <w:rsid w:val="08C54AD4"/>
    <w:rsid w:val="08C74B52"/>
    <w:rsid w:val="08CC67C9"/>
    <w:rsid w:val="08D87FA1"/>
    <w:rsid w:val="08E81855"/>
    <w:rsid w:val="08F14C7E"/>
    <w:rsid w:val="090137FA"/>
    <w:rsid w:val="091A6930"/>
    <w:rsid w:val="092B7994"/>
    <w:rsid w:val="093F343F"/>
    <w:rsid w:val="09554A11"/>
    <w:rsid w:val="09CA2D09"/>
    <w:rsid w:val="09F77876"/>
    <w:rsid w:val="0A025A20"/>
    <w:rsid w:val="0A042457"/>
    <w:rsid w:val="0A054A20"/>
    <w:rsid w:val="0A27015B"/>
    <w:rsid w:val="0A382368"/>
    <w:rsid w:val="0A41209D"/>
    <w:rsid w:val="0A7D41D9"/>
    <w:rsid w:val="0A8A06EA"/>
    <w:rsid w:val="0AEE5D8C"/>
    <w:rsid w:val="0AFA5870"/>
    <w:rsid w:val="0AFB259A"/>
    <w:rsid w:val="0B156206"/>
    <w:rsid w:val="0B1F7084"/>
    <w:rsid w:val="0B3B75DB"/>
    <w:rsid w:val="0B756CA4"/>
    <w:rsid w:val="0B7A075E"/>
    <w:rsid w:val="0B7C0033"/>
    <w:rsid w:val="0BBE124B"/>
    <w:rsid w:val="0BCB2D68"/>
    <w:rsid w:val="0BF422BF"/>
    <w:rsid w:val="0BFC412C"/>
    <w:rsid w:val="0C0F4B2A"/>
    <w:rsid w:val="0C1666D9"/>
    <w:rsid w:val="0C1B5A9E"/>
    <w:rsid w:val="0C2030B4"/>
    <w:rsid w:val="0C571807"/>
    <w:rsid w:val="0C831895"/>
    <w:rsid w:val="0CA42502"/>
    <w:rsid w:val="0CB70223"/>
    <w:rsid w:val="0CE71E24"/>
    <w:rsid w:val="0CEC743A"/>
    <w:rsid w:val="0D046532"/>
    <w:rsid w:val="0D163825"/>
    <w:rsid w:val="0D1F511A"/>
    <w:rsid w:val="0D2564A8"/>
    <w:rsid w:val="0D2E1801"/>
    <w:rsid w:val="0D4125BF"/>
    <w:rsid w:val="0D496A64"/>
    <w:rsid w:val="0D662D48"/>
    <w:rsid w:val="0D9D0734"/>
    <w:rsid w:val="0DA808F3"/>
    <w:rsid w:val="0DAB2E51"/>
    <w:rsid w:val="0DDE4FD5"/>
    <w:rsid w:val="0DEE0F90"/>
    <w:rsid w:val="0DFA7935"/>
    <w:rsid w:val="0E0B29BB"/>
    <w:rsid w:val="0E3D3626"/>
    <w:rsid w:val="0E5F3656"/>
    <w:rsid w:val="0E6574A4"/>
    <w:rsid w:val="0E6628CF"/>
    <w:rsid w:val="0E7912E8"/>
    <w:rsid w:val="0E8A2A67"/>
    <w:rsid w:val="0E8A515C"/>
    <w:rsid w:val="0EA77ABC"/>
    <w:rsid w:val="0ED463D8"/>
    <w:rsid w:val="0ED62150"/>
    <w:rsid w:val="0EF83E74"/>
    <w:rsid w:val="0F1B5DB5"/>
    <w:rsid w:val="0F2C7FC2"/>
    <w:rsid w:val="0F346E76"/>
    <w:rsid w:val="0F421526"/>
    <w:rsid w:val="0F5D461F"/>
    <w:rsid w:val="0F621C35"/>
    <w:rsid w:val="0F661726"/>
    <w:rsid w:val="0F753717"/>
    <w:rsid w:val="0F8F4AE0"/>
    <w:rsid w:val="0FB41BF6"/>
    <w:rsid w:val="0FBC30F4"/>
    <w:rsid w:val="0FF56606"/>
    <w:rsid w:val="100D7DF3"/>
    <w:rsid w:val="10480E2B"/>
    <w:rsid w:val="104D6442"/>
    <w:rsid w:val="10613C9B"/>
    <w:rsid w:val="106A2B50"/>
    <w:rsid w:val="106B08D2"/>
    <w:rsid w:val="106F11AF"/>
    <w:rsid w:val="107A7C82"/>
    <w:rsid w:val="108005C5"/>
    <w:rsid w:val="10961B97"/>
    <w:rsid w:val="109E4EEF"/>
    <w:rsid w:val="10A324A5"/>
    <w:rsid w:val="10B94B23"/>
    <w:rsid w:val="10BB33AB"/>
    <w:rsid w:val="10C7546D"/>
    <w:rsid w:val="10DC4B86"/>
    <w:rsid w:val="10DE709A"/>
    <w:rsid w:val="10E24DDC"/>
    <w:rsid w:val="10F42D61"/>
    <w:rsid w:val="11036B00"/>
    <w:rsid w:val="11046F6E"/>
    <w:rsid w:val="11074842"/>
    <w:rsid w:val="1109680C"/>
    <w:rsid w:val="110F1949"/>
    <w:rsid w:val="111927C8"/>
    <w:rsid w:val="111974D1"/>
    <w:rsid w:val="111B6540"/>
    <w:rsid w:val="1142215F"/>
    <w:rsid w:val="11590BE0"/>
    <w:rsid w:val="115D26B4"/>
    <w:rsid w:val="11633575"/>
    <w:rsid w:val="11643A43"/>
    <w:rsid w:val="116E6670"/>
    <w:rsid w:val="117D68B3"/>
    <w:rsid w:val="11912563"/>
    <w:rsid w:val="11916802"/>
    <w:rsid w:val="11C6025A"/>
    <w:rsid w:val="11E86AF6"/>
    <w:rsid w:val="11EC57E6"/>
    <w:rsid w:val="11F76665"/>
    <w:rsid w:val="11FC5AF2"/>
    <w:rsid w:val="123B3ECC"/>
    <w:rsid w:val="12577104"/>
    <w:rsid w:val="12633368"/>
    <w:rsid w:val="12791770"/>
    <w:rsid w:val="128679E9"/>
    <w:rsid w:val="128F7744"/>
    <w:rsid w:val="12922832"/>
    <w:rsid w:val="129C0FBA"/>
    <w:rsid w:val="129F4C3A"/>
    <w:rsid w:val="12C66037"/>
    <w:rsid w:val="12DE5A77"/>
    <w:rsid w:val="12EC1F42"/>
    <w:rsid w:val="130C25E4"/>
    <w:rsid w:val="13511DA5"/>
    <w:rsid w:val="135E44C2"/>
    <w:rsid w:val="13722A67"/>
    <w:rsid w:val="137F4B64"/>
    <w:rsid w:val="13AE5449"/>
    <w:rsid w:val="13B642FE"/>
    <w:rsid w:val="13E62E35"/>
    <w:rsid w:val="13ED41C3"/>
    <w:rsid w:val="14003B9B"/>
    <w:rsid w:val="14060DE1"/>
    <w:rsid w:val="141D25CF"/>
    <w:rsid w:val="1432607A"/>
    <w:rsid w:val="144D4C62"/>
    <w:rsid w:val="14551D69"/>
    <w:rsid w:val="148D1503"/>
    <w:rsid w:val="14A7410C"/>
    <w:rsid w:val="14B95E54"/>
    <w:rsid w:val="14CF3D09"/>
    <w:rsid w:val="14DF1632"/>
    <w:rsid w:val="14F069F0"/>
    <w:rsid w:val="14FB2D5C"/>
    <w:rsid w:val="150F0169"/>
    <w:rsid w:val="150F1F18"/>
    <w:rsid w:val="150F4D78"/>
    <w:rsid w:val="15113EE2"/>
    <w:rsid w:val="1528122B"/>
    <w:rsid w:val="152F25BA"/>
    <w:rsid w:val="15363948"/>
    <w:rsid w:val="155344FA"/>
    <w:rsid w:val="15542020"/>
    <w:rsid w:val="15545B7C"/>
    <w:rsid w:val="155B515D"/>
    <w:rsid w:val="15804BC3"/>
    <w:rsid w:val="15A00DC2"/>
    <w:rsid w:val="15A05265"/>
    <w:rsid w:val="15C114E3"/>
    <w:rsid w:val="15EF58A5"/>
    <w:rsid w:val="16353C00"/>
    <w:rsid w:val="165027E8"/>
    <w:rsid w:val="16573B76"/>
    <w:rsid w:val="16777D74"/>
    <w:rsid w:val="167D093C"/>
    <w:rsid w:val="16821794"/>
    <w:rsid w:val="16A14FAE"/>
    <w:rsid w:val="16C15493"/>
    <w:rsid w:val="16DC407B"/>
    <w:rsid w:val="16DE1BA1"/>
    <w:rsid w:val="16DF703F"/>
    <w:rsid w:val="17167FED"/>
    <w:rsid w:val="1719707D"/>
    <w:rsid w:val="172779EC"/>
    <w:rsid w:val="17345C65"/>
    <w:rsid w:val="17451C21"/>
    <w:rsid w:val="17525B6D"/>
    <w:rsid w:val="176C53FF"/>
    <w:rsid w:val="17760616"/>
    <w:rsid w:val="177E3384"/>
    <w:rsid w:val="17F33732"/>
    <w:rsid w:val="17FB49D5"/>
    <w:rsid w:val="180970F2"/>
    <w:rsid w:val="180C0990"/>
    <w:rsid w:val="180E1F4E"/>
    <w:rsid w:val="18196D9D"/>
    <w:rsid w:val="182B350C"/>
    <w:rsid w:val="18366AB4"/>
    <w:rsid w:val="183D4FEE"/>
    <w:rsid w:val="18673E19"/>
    <w:rsid w:val="18773C95"/>
    <w:rsid w:val="1877720C"/>
    <w:rsid w:val="188670E9"/>
    <w:rsid w:val="189F35B2"/>
    <w:rsid w:val="18AE37F5"/>
    <w:rsid w:val="18B82058"/>
    <w:rsid w:val="18D56FD4"/>
    <w:rsid w:val="18E50A4D"/>
    <w:rsid w:val="18EA6F23"/>
    <w:rsid w:val="18FC6C57"/>
    <w:rsid w:val="190F698A"/>
    <w:rsid w:val="1913094C"/>
    <w:rsid w:val="194F4FD8"/>
    <w:rsid w:val="195B1BCF"/>
    <w:rsid w:val="195D6EAA"/>
    <w:rsid w:val="19B608B3"/>
    <w:rsid w:val="19F4792E"/>
    <w:rsid w:val="19F87AD0"/>
    <w:rsid w:val="1A032E1D"/>
    <w:rsid w:val="1A134258"/>
    <w:rsid w:val="1A170C47"/>
    <w:rsid w:val="1A5F088A"/>
    <w:rsid w:val="1A6E76E0"/>
    <w:rsid w:val="1A781B41"/>
    <w:rsid w:val="1A97648F"/>
    <w:rsid w:val="1A9829AF"/>
    <w:rsid w:val="1A9D4EDB"/>
    <w:rsid w:val="1AAE21D3"/>
    <w:rsid w:val="1ABC48F0"/>
    <w:rsid w:val="1AD81468"/>
    <w:rsid w:val="1AF53561"/>
    <w:rsid w:val="1AF776D6"/>
    <w:rsid w:val="1B0167A6"/>
    <w:rsid w:val="1B04222F"/>
    <w:rsid w:val="1B267FBB"/>
    <w:rsid w:val="1B3574F3"/>
    <w:rsid w:val="1B416BA3"/>
    <w:rsid w:val="1B430B6D"/>
    <w:rsid w:val="1B481CDF"/>
    <w:rsid w:val="1B59213E"/>
    <w:rsid w:val="1B6B2700"/>
    <w:rsid w:val="1B966EEF"/>
    <w:rsid w:val="1B9E5DA3"/>
    <w:rsid w:val="1BAF6202"/>
    <w:rsid w:val="1BCF3EC0"/>
    <w:rsid w:val="1BD21E23"/>
    <w:rsid w:val="1BDB37F6"/>
    <w:rsid w:val="1BF75319"/>
    <w:rsid w:val="1C0978E2"/>
    <w:rsid w:val="1C203E8D"/>
    <w:rsid w:val="1C365FDC"/>
    <w:rsid w:val="1C374AA9"/>
    <w:rsid w:val="1C3D736A"/>
    <w:rsid w:val="1C4E1577"/>
    <w:rsid w:val="1C6329EC"/>
    <w:rsid w:val="1C7134B8"/>
    <w:rsid w:val="1C83309B"/>
    <w:rsid w:val="1CB810E7"/>
    <w:rsid w:val="1CB96CDF"/>
    <w:rsid w:val="1CDA78FB"/>
    <w:rsid w:val="1CE75528"/>
    <w:rsid w:val="1CE819CC"/>
    <w:rsid w:val="1CE912A0"/>
    <w:rsid w:val="1D156539"/>
    <w:rsid w:val="1D2642A2"/>
    <w:rsid w:val="1D2C64C3"/>
    <w:rsid w:val="1D331864"/>
    <w:rsid w:val="1D4D182F"/>
    <w:rsid w:val="1D50131F"/>
    <w:rsid w:val="1D5030CD"/>
    <w:rsid w:val="1D5A219E"/>
    <w:rsid w:val="1D5E1C8E"/>
    <w:rsid w:val="1D6D3C7F"/>
    <w:rsid w:val="1D7353E8"/>
    <w:rsid w:val="1D861D9D"/>
    <w:rsid w:val="1D8E2F80"/>
    <w:rsid w:val="1DAF24EA"/>
    <w:rsid w:val="1DB775F0"/>
    <w:rsid w:val="1DBC7FBC"/>
    <w:rsid w:val="1DDE4B7D"/>
    <w:rsid w:val="1DF0665E"/>
    <w:rsid w:val="1E0D0FBE"/>
    <w:rsid w:val="1E1B4CC2"/>
    <w:rsid w:val="1E3A2287"/>
    <w:rsid w:val="1E42335E"/>
    <w:rsid w:val="1E450758"/>
    <w:rsid w:val="1E4C7D38"/>
    <w:rsid w:val="1E592455"/>
    <w:rsid w:val="1E620845"/>
    <w:rsid w:val="1E85149C"/>
    <w:rsid w:val="1E883DE5"/>
    <w:rsid w:val="1E8A6AB3"/>
    <w:rsid w:val="1E8E20FF"/>
    <w:rsid w:val="1EB4768C"/>
    <w:rsid w:val="1EE12B77"/>
    <w:rsid w:val="1EEB2065"/>
    <w:rsid w:val="1EFA3C38"/>
    <w:rsid w:val="1F1B770B"/>
    <w:rsid w:val="1F24538D"/>
    <w:rsid w:val="1F3D58D3"/>
    <w:rsid w:val="1F5A46D7"/>
    <w:rsid w:val="1F5F584A"/>
    <w:rsid w:val="1F62533A"/>
    <w:rsid w:val="1F8D0609"/>
    <w:rsid w:val="1FBA1788"/>
    <w:rsid w:val="1FC26755"/>
    <w:rsid w:val="1FC45067"/>
    <w:rsid w:val="20012DA5"/>
    <w:rsid w:val="202D3482"/>
    <w:rsid w:val="204038CD"/>
    <w:rsid w:val="20692E24"/>
    <w:rsid w:val="206F41B2"/>
    <w:rsid w:val="206F7D0E"/>
    <w:rsid w:val="20841298"/>
    <w:rsid w:val="208A2D9A"/>
    <w:rsid w:val="20923F96"/>
    <w:rsid w:val="20A420AE"/>
    <w:rsid w:val="20B971DB"/>
    <w:rsid w:val="20CF4C51"/>
    <w:rsid w:val="20D300A8"/>
    <w:rsid w:val="20E97AC1"/>
    <w:rsid w:val="20EE50D7"/>
    <w:rsid w:val="21063FC7"/>
    <w:rsid w:val="21091F11"/>
    <w:rsid w:val="21132D8F"/>
    <w:rsid w:val="21225877"/>
    <w:rsid w:val="21401F25"/>
    <w:rsid w:val="216206C0"/>
    <w:rsid w:val="21A1039B"/>
    <w:rsid w:val="21A4542B"/>
    <w:rsid w:val="21A8172A"/>
    <w:rsid w:val="21C124B4"/>
    <w:rsid w:val="21CD73E2"/>
    <w:rsid w:val="21D83276"/>
    <w:rsid w:val="21DA1AFF"/>
    <w:rsid w:val="21E464DA"/>
    <w:rsid w:val="21ED35E0"/>
    <w:rsid w:val="21FA7AAB"/>
    <w:rsid w:val="220B3A67"/>
    <w:rsid w:val="223400D3"/>
    <w:rsid w:val="22521696"/>
    <w:rsid w:val="22995516"/>
    <w:rsid w:val="22D30A28"/>
    <w:rsid w:val="22FB34D1"/>
    <w:rsid w:val="23045086"/>
    <w:rsid w:val="231A6657"/>
    <w:rsid w:val="231F5E4E"/>
    <w:rsid w:val="233C481F"/>
    <w:rsid w:val="23474F72"/>
    <w:rsid w:val="235F050E"/>
    <w:rsid w:val="237B69CA"/>
    <w:rsid w:val="23886B5D"/>
    <w:rsid w:val="2398757C"/>
    <w:rsid w:val="239E1F08"/>
    <w:rsid w:val="239E5D2D"/>
    <w:rsid w:val="23D15AA0"/>
    <w:rsid w:val="23D74548"/>
    <w:rsid w:val="240849CC"/>
    <w:rsid w:val="242A48A7"/>
    <w:rsid w:val="24482D50"/>
    <w:rsid w:val="24680D95"/>
    <w:rsid w:val="246851A0"/>
    <w:rsid w:val="248D4C07"/>
    <w:rsid w:val="24B9378B"/>
    <w:rsid w:val="24BB79C6"/>
    <w:rsid w:val="24F133E8"/>
    <w:rsid w:val="24F86524"/>
    <w:rsid w:val="25205A7B"/>
    <w:rsid w:val="252613FB"/>
    <w:rsid w:val="25317C88"/>
    <w:rsid w:val="25605FE3"/>
    <w:rsid w:val="25924BEA"/>
    <w:rsid w:val="25AD37B3"/>
    <w:rsid w:val="25B06DFF"/>
    <w:rsid w:val="25E97C36"/>
    <w:rsid w:val="25F93317"/>
    <w:rsid w:val="26170C2C"/>
    <w:rsid w:val="26192BF6"/>
    <w:rsid w:val="261A4BC0"/>
    <w:rsid w:val="262475DA"/>
    <w:rsid w:val="26325A66"/>
    <w:rsid w:val="263A491A"/>
    <w:rsid w:val="26655E3B"/>
    <w:rsid w:val="26867B60"/>
    <w:rsid w:val="269009DE"/>
    <w:rsid w:val="26A03E06"/>
    <w:rsid w:val="26E8081A"/>
    <w:rsid w:val="26EF0A4D"/>
    <w:rsid w:val="26F176CF"/>
    <w:rsid w:val="271D1333"/>
    <w:rsid w:val="27351CB2"/>
    <w:rsid w:val="274E2D73"/>
    <w:rsid w:val="276D6B9C"/>
    <w:rsid w:val="27897907"/>
    <w:rsid w:val="279B588D"/>
    <w:rsid w:val="27B278D6"/>
    <w:rsid w:val="27B63153"/>
    <w:rsid w:val="27F66E10"/>
    <w:rsid w:val="280B47C0"/>
    <w:rsid w:val="28125B4F"/>
    <w:rsid w:val="28620159"/>
    <w:rsid w:val="28645547"/>
    <w:rsid w:val="28942A08"/>
    <w:rsid w:val="28A66CC9"/>
    <w:rsid w:val="28B1662D"/>
    <w:rsid w:val="28C35E9E"/>
    <w:rsid w:val="28D370A6"/>
    <w:rsid w:val="28E9010A"/>
    <w:rsid w:val="290F208E"/>
    <w:rsid w:val="29312005"/>
    <w:rsid w:val="296F2D94"/>
    <w:rsid w:val="2987256D"/>
    <w:rsid w:val="29890093"/>
    <w:rsid w:val="298E56A9"/>
    <w:rsid w:val="298F1421"/>
    <w:rsid w:val="29946A38"/>
    <w:rsid w:val="299A22BA"/>
    <w:rsid w:val="29A53C5E"/>
    <w:rsid w:val="29AD2E33"/>
    <w:rsid w:val="29BA0C59"/>
    <w:rsid w:val="29DA269C"/>
    <w:rsid w:val="29DB7CAB"/>
    <w:rsid w:val="29DC6F02"/>
    <w:rsid w:val="29DF675A"/>
    <w:rsid w:val="29E60EAE"/>
    <w:rsid w:val="29FF06CD"/>
    <w:rsid w:val="2A072C16"/>
    <w:rsid w:val="2A1B0253"/>
    <w:rsid w:val="2A1F4553"/>
    <w:rsid w:val="2A261D85"/>
    <w:rsid w:val="2A297180"/>
    <w:rsid w:val="2A375D41"/>
    <w:rsid w:val="2A4E6BE6"/>
    <w:rsid w:val="2A52476A"/>
    <w:rsid w:val="2A5C1303"/>
    <w:rsid w:val="2A64465C"/>
    <w:rsid w:val="2A662182"/>
    <w:rsid w:val="2AAE58D7"/>
    <w:rsid w:val="2AC84BEB"/>
    <w:rsid w:val="2AE553C9"/>
    <w:rsid w:val="2AF92FF6"/>
    <w:rsid w:val="2B30453E"/>
    <w:rsid w:val="2B73580A"/>
    <w:rsid w:val="2B7D6630"/>
    <w:rsid w:val="2B7D7783"/>
    <w:rsid w:val="2B7E1AEE"/>
    <w:rsid w:val="2B8A00F2"/>
    <w:rsid w:val="2B991AB0"/>
    <w:rsid w:val="2BD870AF"/>
    <w:rsid w:val="2BEB60AC"/>
    <w:rsid w:val="2C010CE1"/>
    <w:rsid w:val="2C0E1943"/>
    <w:rsid w:val="2C106849"/>
    <w:rsid w:val="2C167BD8"/>
    <w:rsid w:val="2C3C1B09"/>
    <w:rsid w:val="2C414C55"/>
    <w:rsid w:val="2C647FC8"/>
    <w:rsid w:val="2C6E0F88"/>
    <w:rsid w:val="2C7F39CF"/>
    <w:rsid w:val="2C8132A3"/>
    <w:rsid w:val="2C8261EC"/>
    <w:rsid w:val="2C9169BC"/>
    <w:rsid w:val="2CE37ABA"/>
    <w:rsid w:val="2CE476B0"/>
    <w:rsid w:val="2CEA4440"/>
    <w:rsid w:val="2CF33A75"/>
    <w:rsid w:val="2CF54F71"/>
    <w:rsid w:val="2CF717B7"/>
    <w:rsid w:val="2D4D1ABC"/>
    <w:rsid w:val="2D597D7C"/>
    <w:rsid w:val="2D7E5A35"/>
    <w:rsid w:val="2DAA05D8"/>
    <w:rsid w:val="2DAE0CE1"/>
    <w:rsid w:val="2DC23B73"/>
    <w:rsid w:val="2DE0224B"/>
    <w:rsid w:val="2DF53F49"/>
    <w:rsid w:val="2DF81343"/>
    <w:rsid w:val="2DFE0923"/>
    <w:rsid w:val="2E113916"/>
    <w:rsid w:val="2E1662EC"/>
    <w:rsid w:val="2E5D564A"/>
    <w:rsid w:val="2E731311"/>
    <w:rsid w:val="2E823302"/>
    <w:rsid w:val="2E8D23D3"/>
    <w:rsid w:val="2EA414CB"/>
    <w:rsid w:val="2EB86D24"/>
    <w:rsid w:val="2EBF4557"/>
    <w:rsid w:val="2EC17113"/>
    <w:rsid w:val="2EE15E99"/>
    <w:rsid w:val="2EF91817"/>
    <w:rsid w:val="2F3445FD"/>
    <w:rsid w:val="2F4204AE"/>
    <w:rsid w:val="2F462E47"/>
    <w:rsid w:val="2F5D0B3F"/>
    <w:rsid w:val="2F81180C"/>
    <w:rsid w:val="2F974B8C"/>
    <w:rsid w:val="2F9C6646"/>
    <w:rsid w:val="2FAD2601"/>
    <w:rsid w:val="2FB76FDC"/>
    <w:rsid w:val="2FC01160"/>
    <w:rsid w:val="2FC35981"/>
    <w:rsid w:val="2FC36AFB"/>
    <w:rsid w:val="2FED29FE"/>
    <w:rsid w:val="2FF16992"/>
    <w:rsid w:val="2FF7387C"/>
    <w:rsid w:val="2FFA3A98"/>
    <w:rsid w:val="300F5CEA"/>
    <w:rsid w:val="301B756B"/>
    <w:rsid w:val="304C1E1A"/>
    <w:rsid w:val="3051435C"/>
    <w:rsid w:val="30627349"/>
    <w:rsid w:val="30661541"/>
    <w:rsid w:val="30662EDC"/>
    <w:rsid w:val="307A6987"/>
    <w:rsid w:val="309D4017"/>
    <w:rsid w:val="30A47560"/>
    <w:rsid w:val="30A532D8"/>
    <w:rsid w:val="30BB2AFC"/>
    <w:rsid w:val="30C35080"/>
    <w:rsid w:val="30D047F9"/>
    <w:rsid w:val="30D86B55"/>
    <w:rsid w:val="30EC0F07"/>
    <w:rsid w:val="30FA1876"/>
    <w:rsid w:val="31012C04"/>
    <w:rsid w:val="31046251"/>
    <w:rsid w:val="310B6F5E"/>
    <w:rsid w:val="31104BF6"/>
    <w:rsid w:val="31126A58"/>
    <w:rsid w:val="311E5564"/>
    <w:rsid w:val="31271F3F"/>
    <w:rsid w:val="31280191"/>
    <w:rsid w:val="313564F8"/>
    <w:rsid w:val="31442AF1"/>
    <w:rsid w:val="31653193"/>
    <w:rsid w:val="31692F15"/>
    <w:rsid w:val="316D7640"/>
    <w:rsid w:val="31794E91"/>
    <w:rsid w:val="31C45153"/>
    <w:rsid w:val="31D65E3F"/>
    <w:rsid w:val="3212499D"/>
    <w:rsid w:val="32166D38"/>
    <w:rsid w:val="32237C91"/>
    <w:rsid w:val="32270449"/>
    <w:rsid w:val="323112C7"/>
    <w:rsid w:val="323D7C6C"/>
    <w:rsid w:val="32472899"/>
    <w:rsid w:val="325F5703"/>
    <w:rsid w:val="3264662F"/>
    <w:rsid w:val="326C67A3"/>
    <w:rsid w:val="327A2C6E"/>
    <w:rsid w:val="32847462"/>
    <w:rsid w:val="32974770"/>
    <w:rsid w:val="32A63A63"/>
    <w:rsid w:val="32A7158A"/>
    <w:rsid w:val="32AA2E28"/>
    <w:rsid w:val="32C66FB5"/>
    <w:rsid w:val="32D26A36"/>
    <w:rsid w:val="32DA195F"/>
    <w:rsid w:val="32DC46E9"/>
    <w:rsid w:val="32F56799"/>
    <w:rsid w:val="32FB3683"/>
    <w:rsid w:val="33086664"/>
    <w:rsid w:val="334B460B"/>
    <w:rsid w:val="33572FB0"/>
    <w:rsid w:val="337A1A2D"/>
    <w:rsid w:val="33A8380B"/>
    <w:rsid w:val="33C70135"/>
    <w:rsid w:val="34117602"/>
    <w:rsid w:val="341823A6"/>
    <w:rsid w:val="342E5821"/>
    <w:rsid w:val="34344433"/>
    <w:rsid w:val="347411FE"/>
    <w:rsid w:val="348C32D1"/>
    <w:rsid w:val="349462B9"/>
    <w:rsid w:val="34A22009"/>
    <w:rsid w:val="34B85CD0"/>
    <w:rsid w:val="34EA39B0"/>
    <w:rsid w:val="34F36D08"/>
    <w:rsid w:val="34FA62E8"/>
    <w:rsid w:val="34FD4179"/>
    <w:rsid w:val="350C3926"/>
    <w:rsid w:val="352C3FC8"/>
    <w:rsid w:val="35753BC1"/>
    <w:rsid w:val="358D2CB9"/>
    <w:rsid w:val="35A3428A"/>
    <w:rsid w:val="35A61FCC"/>
    <w:rsid w:val="35C01A80"/>
    <w:rsid w:val="35C75BFA"/>
    <w:rsid w:val="360867E3"/>
    <w:rsid w:val="360B0081"/>
    <w:rsid w:val="365E444D"/>
    <w:rsid w:val="36C02C1A"/>
    <w:rsid w:val="36CC7811"/>
    <w:rsid w:val="36D13079"/>
    <w:rsid w:val="36DB68C5"/>
    <w:rsid w:val="36DE12F2"/>
    <w:rsid w:val="36EE62FB"/>
    <w:rsid w:val="36F34D9D"/>
    <w:rsid w:val="36F80924"/>
    <w:rsid w:val="37074CED"/>
    <w:rsid w:val="3720190B"/>
    <w:rsid w:val="372238D5"/>
    <w:rsid w:val="372961BB"/>
    <w:rsid w:val="37527960"/>
    <w:rsid w:val="376538D3"/>
    <w:rsid w:val="376E08C8"/>
    <w:rsid w:val="37C94BD3"/>
    <w:rsid w:val="37DF17C6"/>
    <w:rsid w:val="37F52D97"/>
    <w:rsid w:val="380073A3"/>
    <w:rsid w:val="380A6843"/>
    <w:rsid w:val="380B11B2"/>
    <w:rsid w:val="381F0A49"/>
    <w:rsid w:val="383A69FC"/>
    <w:rsid w:val="386B4E07"/>
    <w:rsid w:val="386E63C1"/>
    <w:rsid w:val="38726196"/>
    <w:rsid w:val="38983E4E"/>
    <w:rsid w:val="38F82B3F"/>
    <w:rsid w:val="38FD7510"/>
    <w:rsid w:val="390A39E8"/>
    <w:rsid w:val="39111E53"/>
    <w:rsid w:val="391F631E"/>
    <w:rsid w:val="39247160"/>
    <w:rsid w:val="39382F3B"/>
    <w:rsid w:val="393F251C"/>
    <w:rsid w:val="39551D3F"/>
    <w:rsid w:val="39561614"/>
    <w:rsid w:val="395D0BF4"/>
    <w:rsid w:val="395D6E46"/>
    <w:rsid w:val="396C0E37"/>
    <w:rsid w:val="39990BFA"/>
    <w:rsid w:val="399D3C04"/>
    <w:rsid w:val="39A24859"/>
    <w:rsid w:val="39A60C1D"/>
    <w:rsid w:val="39AE31FE"/>
    <w:rsid w:val="39F257E0"/>
    <w:rsid w:val="3A033549"/>
    <w:rsid w:val="3A036E88"/>
    <w:rsid w:val="3A06128C"/>
    <w:rsid w:val="3A4B228D"/>
    <w:rsid w:val="3A6F0BDF"/>
    <w:rsid w:val="3A853686"/>
    <w:rsid w:val="3A991BBE"/>
    <w:rsid w:val="3AF410E4"/>
    <w:rsid w:val="3B0752BB"/>
    <w:rsid w:val="3B1D063B"/>
    <w:rsid w:val="3B1D688D"/>
    <w:rsid w:val="3B334302"/>
    <w:rsid w:val="3B36794F"/>
    <w:rsid w:val="3B3F1B93"/>
    <w:rsid w:val="3B8E1539"/>
    <w:rsid w:val="3BA53274"/>
    <w:rsid w:val="3BA66882"/>
    <w:rsid w:val="3BB56AC5"/>
    <w:rsid w:val="3BC71565"/>
    <w:rsid w:val="3BEA6829"/>
    <w:rsid w:val="3BFE2889"/>
    <w:rsid w:val="3C292FBF"/>
    <w:rsid w:val="3C29790D"/>
    <w:rsid w:val="3C304C69"/>
    <w:rsid w:val="3C320116"/>
    <w:rsid w:val="3C5E53AF"/>
    <w:rsid w:val="3C997C92"/>
    <w:rsid w:val="3CA54D8C"/>
    <w:rsid w:val="3CB7686D"/>
    <w:rsid w:val="3CBC5ACD"/>
    <w:rsid w:val="3CBE7BFC"/>
    <w:rsid w:val="3CC50F8A"/>
    <w:rsid w:val="3CD4741F"/>
    <w:rsid w:val="3CD76F0F"/>
    <w:rsid w:val="3CDD0BC7"/>
    <w:rsid w:val="3CF33D49"/>
    <w:rsid w:val="3D023F8C"/>
    <w:rsid w:val="3D042610"/>
    <w:rsid w:val="3D18435F"/>
    <w:rsid w:val="3D232155"/>
    <w:rsid w:val="3D271C45"/>
    <w:rsid w:val="3D510A70"/>
    <w:rsid w:val="3D595B76"/>
    <w:rsid w:val="3D606F05"/>
    <w:rsid w:val="3D785FFC"/>
    <w:rsid w:val="3D8250CD"/>
    <w:rsid w:val="3D894F96"/>
    <w:rsid w:val="3DB8289D"/>
    <w:rsid w:val="3DDD0582"/>
    <w:rsid w:val="3E012496"/>
    <w:rsid w:val="3E2717D1"/>
    <w:rsid w:val="3E2919ED"/>
    <w:rsid w:val="3E7C1B1C"/>
    <w:rsid w:val="3E7F780A"/>
    <w:rsid w:val="3E826F98"/>
    <w:rsid w:val="3E8F1850"/>
    <w:rsid w:val="3EA13331"/>
    <w:rsid w:val="3EBC63BD"/>
    <w:rsid w:val="3ECA0ADA"/>
    <w:rsid w:val="3ED96F6F"/>
    <w:rsid w:val="3EF121F9"/>
    <w:rsid w:val="3EF26282"/>
    <w:rsid w:val="3F0640DC"/>
    <w:rsid w:val="3F073ADC"/>
    <w:rsid w:val="3F1104B7"/>
    <w:rsid w:val="3F29515D"/>
    <w:rsid w:val="3F6251B6"/>
    <w:rsid w:val="3F6566FB"/>
    <w:rsid w:val="3F6A406B"/>
    <w:rsid w:val="3F93711E"/>
    <w:rsid w:val="3FA21EA1"/>
    <w:rsid w:val="3FAD5304"/>
    <w:rsid w:val="3FB84DD6"/>
    <w:rsid w:val="3FDA11F0"/>
    <w:rsid w:val="3FF37BBC"/>
    <w:rsid w:val="3FF867BC"/>
    <w:rsid w:val="40180E1F"/>
    <w:rsid w:val="403542CB"/>
    <w:rsid w:val="403A3A3D"/>
    <w:rsid w:val="40491ED2"/>
    <w:rsid w:val="40713094"/>
    <w:rsid w:val="409E221E"/>
    <w:rsid w:val="40A84E4B"/>
    <w:rsid w:val="41016309"/>
    <w:rsid w:val="410A340F"/>
    <w:rsid w:val="41123FC3"/>
    <w:rsid w:val="41137295"/>
    <w:rsid w:val="41287D39"/>
    <w:rsid w:val="4132239B"/>
    <w:rsid w:val="41592C89"/>
    <w:rsid w:val="415B3C6B"/>
    <w:rsid w:val="41881F15"/>
    <w:rsid w:val="41A43864"/>
    <w:rsid w:val="41AE06E8"/>
    <w:rsid w:val="41C061C4"/>
    <w:rsid w:val="41EA3241"/>
    <w:rsid w:val="421B33FA"/>
    <w:rsid w:val="422C5607"/>
    <w:rsid w:val="424F207C"/>
    <w:rsid w:val="42674891"/>
    <w:rsid w:val="429F402B"/>
    <w:rsid w:val="42D326B7"/>
    <w:rsid w:val="42F2003F"/>
    <w:rsid w:val="42FD77F7"/>
    <w:rsid w:val="438A6A89"/>
    <w:rsid w:val="43AB683C"/>
    <w:rsid w:val="43C024AB"/>
    <w:rsid w:val="43C0796C"/>
    <w:rsid w:val="43CA42BC"/>
    <w:rsid w:val="43D83C99"/>
    <w:rsid w:val="43EA7528"/>
    <w:rsid w:val="44044A8E"/>
    <w:rsid w:val="441E71D2"/>
    <w:rsid w:val="44213B53"/>
    <w:rsid w:val="444A6219"/>
    <w:rsid w:val="444E6A3D"/>
    <w:rsid w:val="445A46AE"/>
    <w:rsid w:val="44760DBC"/>
    <w:rsid w:val="447859E5"/>
    <w:rsid w:val="447F2366"/>
    <w:rsid w:val="44817E8C"/>
    <w:rsid w:val="448654A3"/>
    <w:rsid w:val="449000D0"/>
    <w:rsid w:val="449B0822"/>
    <w:rsid w:val="449D27EC"/>
    <w:rsid w:val="44A059DE"/>
    <w:rsid w:val="44A466D4"/>
    <w:rsid w:val="44AB315B"/>
    <w:rsid w:val="44D47F7F"/>
    <w:rsid w:val="44D93C45"/>
    <w:rsid w:val="44DC3315"/>
    <w:rsid w:val="44FF1F98"/>
    <w:rsid w:val="45280308"/>
    <w:rsid w:val="452F2E14"/>
    <w:rsid w:val="45406443"/>
    <w:rsid w:val="454A2974"/>
    <w:rsid w:val="454B049A"/>
    <w:rsid w:val="454F3AE7"/>
    <w:rsid w:val="455A2EAA"/>
    <w:rsid w:val="456A6B72"/>
    <w:rsid w:val="456F5F37"/>
    <w:rsid w:val="45703A5D"/>
    <w:rsid w:val="45750A5F"/>
    <w:rsid w:val="45941E41"/>
    <w:rsid w:val="45AB2CE7"/>
    <w:rsid w:val="45BA1277"/>
    <w:rsid w:val="45C85647"/>
    <w:rsid w:val="460C61A5"/>
    <w:rsid w:val="46113492"/>
    <w:rsid w:val="467950A6"/>
    <w:rsid w:val="46C422B2"/>
    <w:rsid w:val="46C87FF5"/>
    <w:rsid w:val="46D83880"/>
    <w:rsid w:val="46DD4753"/>
    <w:rsid w:val="46DF533E"/>
    <w:rsid w:val="46E14C12"/>
    <w:rsid w:val="46E71BA5"/>
    <w:rsid w:val="46F56910"/>
    <w:rsid w:val="471072A6"/>
    <w:rsid w:val="475F756A"/>
    <w:rsid w:val="476D294A"/>
    <w:rsid w:val="477261B2"/>
    <w:rsid w:val="47A0687C"/>
    <w:rsid w:val="47C06F1E"/>
    <w:rsid w:val="47CA1B4A"/>
    <w:rsid w:val="47D95FC0"/>
    <w:rsid w:val="47F46BC7"/>
    <w:rsid w:val="47F6649C"/>
    <w:rsid w:val="4800556C"/>
    <w:rsid w:val="480212E4"/>
    <w:rsid w:val="48047210"/>
    <w:rsid w:val="480D1A37"/>
    <w:rsid w:val="48382F58"/>
    <w:rsid w:val="48433E44"/>
    <w:rsid w:val="488C33B7"/>
    <w:rsid w:val="48A64365"/>
    <w:rsid w:val="48BA49F9"/>
    <w:rsid w:val="48C742DC"/>
    <w:rsid w:val="48D034A6"/>
    <w:rsid w:val="48D50F5A"/>
    <w:rsid w:val="48DC24B7"/>
    <w:rsid w:val="48EC5AF0"/>
    <w:rsid w:val="48F30C2D"/>
    <w:rsid w:val="48FA645F"/>
    <w:rsid w:val="49115E9B"/>
    <w:rsid w:val="491312CF"/>
    <w:rsid w:val="4931055C"/>
    <w:rsid w:val="493354CD"/>
    <w:rsid w:val="49484C76"/>
    <w:rsid w:val="496D4E83"/>
    <w:rsid w:val="497655A4"/>
    <w:rsid w:val="497F0713"/>
    <w:rsid w:val="49887640"/>
    <w:rsid w:val="49A5461D"/>
    <w:rsid w:val="49AA39E1"/>
    <w:rsid w:val="49D21641"/>
    <w:rsid w:val="49E54A1A"/>
    <w:rsid w:val="49FE1744"/>
    <w:rsid w:val="4A080708"/>
    <w:rsid w:val="4A084BAC"/>
    <w:rsid w:val="4A413C1A"/>
    <w:rsid w:val="4A49144C"/>
    <w:rsid w:val="4A7144FF"/>
    <w:rsid w:val="4A9621B8"/>
    <w:rsid w:val="4AA91EEB"/>
    <w:rsid w:val="4AC76815"/>
    <w:rsid w:val="4AE92C11"/>
    <w:rsid w:val="4B012F86"/>
    <w:rsid w:val="4B1D01E3"/>
    <w:rsid w:val="4B296B88"/>
    <w:rsid w:val="4B3519D1"/>
    <w:rsid w:val="4B422584"/>
    <w:rsid w:val="4B451612"/>
    <w:rsid w:val="4B482083"/>
    <w:rsid w:val="4B5D2CD5"/>
    <w:rsid w:val="4BA426B2"/>
    <w:rsid w:val="4BB54A5B"/>
    <w:rsid w:val="4BB943B0"/>
    <w:rsid w:val="4BC130D7"/>
    <w:rsid w:val="4BC74A2C"/>
    <w:rsid w:val="4BD444F6"/>
    <w:rsid w:val="4BEF4608"/>
    <w:rsid w:val="4BF33B2E"/>
    <w:rsid w:val="4C011E75"/>
    <w:rsid w:val="4C03562B"/>
    <w:rsid w:val="4C0647B3"/>
    <w:rsid w:val="4C116E70"/>
    <w:rsid w:val="4C26756B"/>
    <w:rsid w:val="4C4216EC"/>
    <w:rsid w:val="4C4579F1"/>
    <w:rsid w:val="4C92075D"/>
    <w:rsid w:val="4C9C11CA"/>
    <w:rsid w:val="4CB12673"/>
    <w:rsid w:val="4CC96874"/>
    <w:rsid w:val="4CD55219"/>
    <w:rsid w:val="4CF03E01"/>
    <w:rsid w:val="4D0A672C"/>
    <w:rsid w:val="4D151ABA"/>
    <w:rsid w:val="4D1A70D0"/>
    <w:rsid w:val="4D3161C8"/>
    <w:rsid w:val="4D4431DF"/>
    <w:rsid w:val="4D537EEC"/>
    <w:rsid w:val="4D5F2D35"/>
    <w:rsid w:val="4D6245D3"/>
    <w:rsid w:val="4D7F0CE1"/>
    <w:rsid w:val="4D902EEE"/>
    <w:rsid w:val="4D970721"/>
    <w:rsid w:val="4DBE2B79"/>
    <w:rsid w:val="4DE66FB2"/>
    <w:rsid w:val="4E124749"/>
    <w:rsid w:val="4E165AE9"/>
    <w:rsid w:val="4E1A4EAE"/>
    <w:rsid w:val="4E2C25D6"/>
    <w:rsid w:val="4E36398C"/>
    <w:rsid w:val="4E3C6BD2"/>
    <w:rsid w:val="4E451F2B"/>
    <w:rsid w:val="4E4966F7"/>
    <w:rsid w:val="4E5B79A0"/>
    <w:rsid w:val="4E69016F"/>
    <w:rsid w:val="4E7505AA"/>
    <w:rsid w:val="4E8D38D2"/>
    <w:rsid w:val="4E8D5680"/>
    <w:rsid w:val="4EAB0005"/>
    <w:rsid w:val="4EB42C0C"/>
    <w:rsid w:val="4EC60354"/>
    <w:rsid w:val="4ECE137E"/>
    <w:rsid w:val="4EFB1625"/>
    <w:rsid w:val="4F112A26"/>
    <w:rsid w:val="4F18763F"/>
    <w:rsid w:val="4F1B2C8C"/>
    <w:rsid w:val="4F1F277C"/>
    <w:rsid w:val="4F232E9B"/>
    <w:rsid w:val="4F400944"/>
    <w:rsid w:val="4F4544DC"/>
    <w:rsid w:val="4F5904BD"/>
    <w:rsid w:val="4F5D14F6"/>
    <w:rsid w:val="4F6E3703"/>
    <w:rsid w:val="4F882C0E"/>
    <w:rsid w:val="4F9B53C1"/>
    <w:rsid w:val="4FAD422B"/>
    <w:rsid w:val="4FB76E58"/>
    <w:rsid w:val="4FC85E95"/>
    <w:rsid w:val="4FCB6460"/>
    <w:rsid w:val="4FD572DE"/>
    <w:rsid w:val="4FD73056"/>
    <w:rsid w:val="4FDC66E5"/>
    <w:rsid w:val="4FE47521"/>
    <w:rsid w:val="4FFE2387"/>
    <w:rsid w:val="500100D3"/>
    <w:rsid w:val="50081462"/>
    <w:rsid w:val="500876B4"/>
    <w:rsid w:val="500D4CCA"/>
    <w:rsid w:val="501E6ED7"/>
    <w:rsid w:val="502E6B23"/>
    <w:rsid w:val="503A5393"/>
    <w:rsid w:val="504B57F2"/>
    <w:rsid w:val="50756A2C"/>
    <w:rsid w:val="50773323"/>
    <w:rsid w:val="50823455"/>
    <w:rsid w:val="50830AE8"/>
    <w:rsid w:val="50A70C7B"/>
    <w:rsid w:val="50AF5D81"/>
    <w:rsid w:val="50BC224C"/>
    <w:rsid w:val="50D21A70"/>
    <w:rsid w:val="50DD30CB"/>
    <w:rsid w:val="50DE6667"/>
    <w:rsid w:val="50E1178F"/>
    <w:rsid w:val="50ED2406"/>
    <w:rsid w:val="50F90C58"/>
    <w:rsid w:val="510A745C"/>
    <w:rsid w:val="510C6D30"/>
    <w:rsid w:val="512323D4"/>
    <w:rsid w:val="512A365A"/>
    <w:rsid w:val="51373825"/>
    <w:rsid w:val="514F4E6E"/>
    <w:rsid w:val="51581F75"/>
    <w:rsid w:val="517D7C7A"/>
    <w:rsid w:val="51CD67EE"/>
    <w:rsid w:val="51DC0DF8"/>
    <w:rsid w:val="52047F1C"/>
    <w:rsid w:val="522D3402"/>
    <w:rsid w:val="522E0F28"/>
    <w:rsid w:val="523A78CD"/>
    <w:rsid w:val="5242330F"/>
    <w:rsid w:val="525210BA"/>
    <w:rsid w:val="52542DBF"/>
    <w:rsid w:val="52635075"/>
    <w:rsid w:val="527B1EA7"/>
    <w:rsid w:val="52B10E1F"/>
    <w:rsid w:val="52C22B02"/>
    <w:rsid w:val="52CD24EF"/>
    <w:rsid w:val="52F830F6"/>
    <w:rsid w:val="530D4FE1"/>
    <w:rsid w:val="53193986"/>
    <w:rsid w:val="532A7941"/>
    <w:rsid w:val="5334256E"/>
    <w:rsid w:val="53396D21"/>
    <w:rsid w:val="535327BB"/>
    <w:rsid w:val="538452A3"/>
    <w:rsid w:val="53A25729"/>
    <w:rsid w:val="53C25DCC"/>
    <w:rsid w:val="53DF5340"/>
    <w:rsid w:val="53F1045F"/>
    <w:rsid w:val="53FD6E04"/>
    <w:rsid w:val="5411465D"/>
    <w:rsid w:val="542A3A4D"/>
    <w:rsid w:val="543A0D0A"/>
    <w:rsid w:val="544113E6"/>
    <w:rsid w:val="545509EE"/>
    <w:rsid w:val="54664FB3"/>
    <w:rsid w:val="54BA73B2"/>
    <w:rsid w:val="55100F2A"/>
    <w:rsid w:val="551A7247"/>
    <w:rsid w:val="552238DC"/>
    <w:rsid w:val="55572544"/>
    <w:rsid w:val="555E1CF1"/>
    <w:rsid w:val="55633A33"/>
    <w:rsid w:val="55985036"/>
    <w:rsid w:val="55A25378"/>
    <w:rsid w:val="55D10548"/>
    <w:rsid w:val="55E24503"/>
    <w:rsid w:val="55E71B19"/>
    <w:rsid w:val="55EC35D4"/>
    <w:rsid w:val="55EE2EA8"/>
    <w:rsid w:val="55F11B70"/>
    <w:rsid w:val="56002BDB"/>
    <w:rsid w:val="560146BF"/>
    <w:rsid w:val="56384123"/>
    <w:rsid w:val="56446F6C"/>
    <w:rsid w:val="5647080A"/>
    <w:rsid w:val="5661367A"/>
    <w:rsid w:val="56985339"/>
    <w:rsid w:val="56994290"/>
    <w:rsid w:val="56BC7955"/>
    <w:rsid w:val="56D7393C"/>
    <w:rsid w:val="56DF0A43"/>
    <w:rsid w:val="56E11585"/>
    <w:rsid w:val="56E11B56"/>
    <w:rsid w:val="56E53929"/>
    <w:rsid w:val="56FE35BF"/>
    <w:rsid w:val="571E156B"/>
    <w:rsid w:val="574A2360"/>
    <w:rsid w:val="57517B92"/>
    <w:rsid w:val="57623B4D"/>
    <w:rsid w:val="57671164"/>
    <w:rsid w:val="57743881"/>
    <w:rsid w:val="577B4C0F"/>
    <w:rsid w:val="57A44166"/>
    <w:rsid w:val="57AA1051"/>
    <w:rsid w:val="57C9072E"/>
    <w:rsid w:val="57D8796C"/>
    <w:rsid w:val="57DD2798"/>
    <w:rsid w:val="57E02CC4"/>
    <w:rsid w:val="58306D10"/>
    <w:rsid w:val="58507E4A"/>
    <w:rsid w:val="585F1E3B"/>
    <w:rsid w:val="586D09FC"/>
    <w:rsid w:val="588F3669"/>
    <w:rsid w:val="58B33F35"/>
    <w:rsid w:val="58CF5213"/>
    <w:rsid w:val="58D97E3F"/>
    <w:rsid w:val="58FE1654"/>
    <w:rsid w:val="59095571"/>
    <w:rsid w:val="591C7D2C"/>
    <w:rsid w:val="59611BE3"/>
    <w:rsid w:val="596A3345"/>
    <w:rsid w:val="596A6CE9"/>
    <w:rsid w:val="597D4C6F"/>
    <w:rsid w:val="59927FEE"/>
    <w:rsid w:val="599975CF"/>
    <w:rsid w:val="59A35477"/>
    <w:rsid w:val="59B03041"/>
    <w:rsid w:val="59E36A9C"/>
    <w:rsid w:val="59E44CEE"/>
    <w:rsid w:val="59E7033A"/>
    <w:rsid w:val="59E85E60"/>
    <w:rsid w:val="59EB1EB6"/>
    <w:rsid w:val="59FD190B"/>
    <w:rsid w:val="5A225816"/>
    <w:rsid w:val="5A2275C4"/>
    <w:rsid w:val="5A3906F8"/>
    <w:rsid w:val="5A3E3E76"/>
    <w:rsid w:val="5A511C57"/>
    <w:rsid w:val="5A56101C"/>
    <w:rsid w:val="5A753B98"/>
    <w:rsid w:val="5A794915"/>
    <w:rsid w:val="5AAB1367"/>
    <w:rsid w:val="5AD40392"/>
    <w:rsid w:val="5AD73617"/>
    <w:rsid w:val="5AD76600"/>
    <w:rsid w:val="5AF96577"/>
    <w:rsid w:val="5B1F58B2"/>
    <w:rsid w:val="5B3E042E"/>
    <w:rsid w:val="5B4C6D34"/>
    <w:rsid w:val="5B646ED1"/>
    <w:rsid w:val="5BA5225B"/>
    <w:rsid w:val="5BAA7FFD"/>
    <w:rsid w:val="5BC67079"/>
    <w:rsid w:val="5BE32D83"/>
    <w:rsid w:val="5C1D6295"/>
    <w:rsid w:val="5C2A6C04"/>
    <w:rsid w:val="5C2E04A2"/>
    <w:rsid w:val="5C797243"/>
    <w:rsid w:val="5C9B365E"/>
    <w:rsid w:val="5CCC3817"/>
    <w:rsid w:val="5CD8040E"/>
    <w:rsid w:val="5CDD3C76"/>
    <w:rsid w:val="5CDF7F7A"/>
    <w:rsid w:val="5CE648D9"/>
    <w:rsid w:val="5CE70651"/>
    <w:rsid w:val="5CF61D0D"/>
    <w:rsid w:val="5D0D455B"/>
    <w:rsid w:val="5D131446"/>
    <w:rsid w:val="5D290EB5"/>
    <w:rsid w:val="5D50269A"/>
    <w:rsid w:val="5D7A14C5"/>
    <w:rsid w:val="5D7E0FB5"/>
    <w:rsid w:val="5D9B2312"/>
    <w:rsid w:val="5DA56542"/>
    <w:rsid w:val="5DC310BE"/>
    <w:rsid w:val="5DD32BF3"/>
    <w:rsid w:val="5DEF102E"/>
    <w:rsid w:val="5E2C35FA"/>
    <w:rsid w:val="5E391380"/>
    <w:rsid w:val="5E570543"/>
    <w:rsid w:val="5E791DA8"/>
    <w:rsid w:val="5E873E9A"/>
    <w:rsid w:val="5E926EB7"/>
    <w:rsid w:val="5E930A90"/>
    <w:rsid w:val="5E977A67"/>
    <w:rsid w:val="5E9A340D"/>
    <w:rsid w:val="5E9D3BBE"/>
    <w:rsid w:val="5EB03C10"/>
    <w:rsid w:val="5EB545D2"/>
    <w:rsid w:val="5EB804F7"/>
    <w:rsid w:val="5EB822A5"/>
    <w:rsid w:val="5EBE53E1"/>
    <w:rsid w:val="5ECB647C"/>
    <w:rsid w:val="5ECC3FA2"/>
    <w:rsid w:val="5EE33B8F"/>
    <w:rsid w:val="5EF05EE3"/>
    <w:rsid w:val="5EF332DD"/>
    <w:rsid w:val="5EF37194"/>
    <w:rsid w:val="5EF66FDC"/>
    <w:rsid w:val="5EFE7A42"/>
    <w:rsid w:val="5F064FAB"/>
    <w:rsid w:val="5F296CFF"/>
    <w:rsid w:val="5F3D27AA"/>
    <w:rsid w:val="5F61293D"/>
    <w:rsid w:val="5F677827"/>
    <w:rsid w:val="5F6B37BB"/>
    <w:rsid w:val="5F7268F8"/>
    <w:rsid w:val="5F7E34EF"/>
    <w:rsid w:val="5F8B1768"/>
    <w:rsid w:val="5F950838"/>
    <w:rsid w:val="5F9525E6"/>
    <w:rsid w:val="5FA12D39"/>
    <w:rsid w:val="5FA90136"/>
    <w:rsid w:val="5FB567E4"/>
    <w:rsid w:val="5FB962D5"/>
    <w:rsid w:val="5FC15189"/>
    <w:rsid w:val="5FC9313D"/>
    <w:rsid w:val="5FE1582B"/>
    <w:rsid w:val="5FEB0458"/>
    <w:rsid w:val="600339F4"/>
    <w:rsid w:val="60174925"/>
    <w:rsid w:val="603D6F06"/>
    <w:rsid w:val="604B4215"/>
    <w:rsid w:val="605B738C"/>
    <w:rsid w:val="60786190"/>
    <w:rsid w:val="608C61A1"/>
    <w:rsid w:val="60B13450"/>
    <w:rsid w:val="60BB7E2A"/>
    <w:rsid w:val="60CC028A"/>
    <w:rsid w:val="60D25681"/>
    <w:rsid w:val="60E355F2"/>
    <w:rsid w:val="60EA6962"/>
    <w:rsid w:val="60F15F42"/>
    <w:rsid w:val="60FC22A0"/>
    <w:rsid w:val="61027A15"/>
    <w:rsid w:val="613C540F"/>
    <w:rsid w:val="61412A26"/>
    <w:rsid w:val="614844DF"/>
    <w:rsid w:val="615368FA"/>
    <w:rsid w:val="615D0C29"/>
    <w:rsid w:val="616D39C1"/>
    <w:rsid w:val="6171498D"/>
    <w:rsid w:val="61834DEC"/>
    <w:rsid w:val="618D5292"/>
    <w:rsid w:val="618F6614"/>
    <w:rsid w:val="619A0B1E"/>
    <w:rsid w:val="61B76844"/>
    <w:rsid w:val="61BF1B9C"/>
    <w:rsid w:val="61CD250B"/>
    <w:rsid w:val="61CE76EC"/>
    <w:rsid w:val="61FB0E26"/>
    <w:rsid w:val="61FF01EB"/>
    <w:rsid w:val="6208481D"/>
    <w:rsid w:val="621E2D67"/>
    <w:rsid w:val="62257C51"/>
    <w:rsid w:val="622A5268"/>
    <w:rsid w:val="623C439E"/>
    <w:rsid w:val="625E13B5"/>
    <w:rsid w:val="62744735"/>
    <w:rsid w:val="62802785"/>
    <w:rsid w:val="62816A1C"/>
    <w:rsid w:val="628A3F58"/>
    <w:rsid w:val="628F3EE3"/>
    <w:rsid w:val="62AC3ECF"/>
    <w:rsid w:val="62EE3704"/>
    <w:rsid w:val="62EE5D7F"/>
    <w:rsid w:val="630930CF"/>
    <w:rsid w:val="630E06E5"/>
    <w:rsid w:val="631D301E"/>
    <w:rsid w:val="63350368"/>
    <w:rsid w:val="633A772C"/>
    <w:rsid w:val="6367429A"/>
    <w:rsid w:val="63730E90"/>
    <w:rsid w:val="63765739"/>
    <w:rsid w:val="637A3FCD"/>
    <w:rsid w:val="63A92490"/>
    <w:rsid w:val="63B868A3"/>
    <w:rsid w:val="63E91B90"/>
    <w:rsid w:val="63ED0C43"/>
    <w:rsid w:val="63F773CC"/>
    <w:rsid w:val="64025D70"/>
    <w:rsid w:val="641A755E"/>
    <w:rsid w:val="641F6922"/>
    <w:rsid w:val="64966BE4"/>
    <w:rsid w:val="64C00105"/>
    <w:rsid w:val="64CB4F09"/>
    <w:rsid w:val="64DB0A9B"/>
    <w:rsid w:val="64EF1C37"/>
    <w:rsid w:val="64F00268"/>
    <w:rsid w:val="64F47DAF"/>
    <w:rsid w:val="65037FF2"/>
    <w:rsid w:val="652C7549"/>
    <w:rsid w:val="653327E3"/>
    <w:rsid w:val="65336B29"/>
    <w:rsid w:val="65956E9C"/>
    <w:rsid w:val="65B55790"/>
    <w:rsid w:val="65D8147F"/>
    <w:rsid w:val="65EF24EB"/>
    <w:rsid w:val="66100C18"/>
    <w:rsid w:val="661A3845"/>
    <w:rsid w:val="664D4C51"/>
    <w:rsid w:val="666F1DE3"/>
    <w:rsid w:val="66862C89"/>
    <w:rsid w:val="66903B07"/>
    <w:rsid w:val="66990C0E"/>
    <w:rsid w:val="66E31DF8"/>
    <w:rsid w:val="66ED4AB6"/>
    <w:rsid w:val="66F61BBC"/>
    <w:rsid w:val="66FA1019"/>
    <w:rsid w:val="670A5668"/>
    <w:rsid w:val="67177D85"/>
    <w:rsid w:val="671B6832"/>
    <w:rsid w:val="672F3320"/>
    <w:rsid w:val="674B6EBA"/>
    <w:rsid w:val="67717495"/>
    <w:rsid w:val="67780823"/>
    <w:rsid w:val="67890C82"/>
    <w:rsid w:val="67D87514"/>
    <w:rsid w:val="67EE31DB"/>
    <w:rsid w:val="67F81964"/>
    <w:rsid w:val="67FF35A1"/>
    <w:rsid w:val="681A1182"/>
    <w:rsid w:val="681A18DB"/>
    <w:rsid w:val="68214E2B"/>
    <w:rsid w:val="68815DFE"/>
    <w:rsid w:val="68914293"/>
    <w:rsid w:val="69201173"/>
    <w:rsid w:val="693410C2"/>
    <w:rsid w:val="69733998"/>
    <w:rsid w:val="697B284D"/>
    <w:rsid w:val="69961435"/>
    <w:rsid w:val="699D6C67"/>
    <w:rsid w:val="69B813AB"/>
    <w:rsid w:val="69BD4C13"/>
    <w:rsid w:val="69CB5582"/>
    <w:rsid w:val="69E14DA6"/>
    <w:rsid w:val="69EC72A7"/>
    <w:rsid w:val="6A097E59"/>
    <w:rsid w:val="6A2627B9"/>
    <w:rsid w:val="6A5216F1"/>
    <w:rsid w:val="6A72255F"/>
    <w:rsid w:val="6A7C4ACE"/>
    <w:rsid w:val="6A841BD5"/>
    <w:rsid w:val="6A883473"/>
    <w:rsid w:val="6A966113"/>
    <w:rsid w:val="6AB964D6"/>
    <w:rsid w:val="6ABA1153"/>
    <w:rsid w:val="6AC56475"/>
    <w:rsid w:val="6ADC731B"/>
    <w:rsid w:val="6AE52674"/>
    <w:rsid w:val="6AE95080"/>
    <w:rsid w:val="6AFA59F3"/>
    <w:rsid w:val="6BAA566B"/>
    <w:rsid w:val="6C1E3D4C"/>
    <w:rsid w:val="6C500227"/>
    <w:rsid w:val="6C507FC1"/>
    <w:rsid w:val="6C6C46CF"/>
    <w:rsid w:val="6C7B05E2"/>
    <w:rsid w:val="6CB61843"/>
    <w:rsid w:val="6CCD1611"/>
    <w:rsid w:val="6CD26C28"/>
    <w:rsid w:val="6CE626D3"/>
    <w:rsid w:val="6CE94E1E"/>
    <w:rsid w:val="6CF43042"/>
    <w:rsid w:val="6CF90658"/>
    <w:rsid w:val="6D26479C"/>
    <w:rsid w:val="6D4A4A10"/>
    <w:rsid w:val="6D4D142F"/>
    <w:rsid w:val="6D5B671F"/>
    <w:rsid w:val="6D602485"/>
    <w:rsid w:val="6D61091E"/>
    <w:rsid w:val="6D67732A"/>
    <w:rsid w:val="6D7F6FE9"/>
    <w:rsid w:val="6D9A32D4"/>
    <w:rsid w:val="6DA265FA"/>
    <w:rsid w:val="6DA305C4"/>
    <w:rsid w:val="6DA55B7E"/>
    <w:rsid w:val="6DC24EEE"/>
    <w:rsid w:val="6DCA78FF"/>
    <w:rsid w:val="6DD05A39"/>
    <w:rsid w:val="6DE22E9A"/>
    <w:rsid w:val="6DFD1A82"/>
    <w:rsid w:val="6E160D96"/>
    <w:rsid w:val="6E1A0886"/>
    <w:rsid w:val="6E396833"/>
    <w:rsid w:val="6E3F31EF"/>
    <w:rsid w:val="6E4C0C5C"/>
    <w:rsid w:val="6E76628C"/>
    <w:rsid w:val="6E8403F6"/>
    <w:rsid w:val="6E950EC0"/>
    <w:rsid w:val="6EB24147"/>
    <w:rsid w:val="6EB74327"/>
    <w:rsid w:val="6EE3511C"/>
    <w:rsid w:val="6F241291"/>
    <w:rsid w:val="6F433E0D"/>
    <w:rsid w:val="6F490CF7"/>
    <w:rsid w:val="6F5222A2"/>
    <w:rsid w:val="6F5E29F5"/>
    <w:rsid w:val="6F885CC3"/>
    <w:rsid w:val="6FA257F6"/>
    <w:rsid w:val="6FA43F17"/>
    <w:rsid w:val="70001CFE"/>
    <w:rsid w:val="700C752C"/>
    <w:rsid w:val="7018170F"/>
    <w:rsid w:val="702E20D4"/>
    <w:rsid w:val="70612C87"/>
    <w:rsid w:val="70626515"/>
    <w:rsid w:val="706627F5"/>
    <w:rsid w:val="7075449A"/>
    <w:rsid w:val="708B5A6B"/>
    <w:rsid w:val="708D0CA3"/>
    <w:rsid w:val="708F6BDE"/>
    <w:rsid w:val="70B7060E"/>
    <w:rsid w:val="70BF3967"/>
    <w:rsid w:val="70E32DCD"/>
    <w:rsid w:val="70E56097"/>
    <w:rsid w:val="70E9372D"/>
    <w:rsid w:val="70F8010E"/>
    <w:rsid w:val="70FF3D63"/>
    <w:rsid w:val="7104137A"/>
    <w:rsid w:val="71072C18"/>
    <w:rsid w:val="710E3FA6"/>
    <w:rsid w:val="71121CE9"/>
    <w:rsid w:val="711802AE"/>
    <w:rsid w:val="712E23F2"/>
    <w:rsid w:val="71593474"/>
    <w:rsid w:val="716A7BC1"/>
    <w:rsid w:val="716D5171"/>
    <w:rsid w:val="71704C61"/>
    <w:rsid w:val="71724535"/>
    <w:rsid w:val="718A2601"/>
    <w:rsid w:val="71A33B87"/>
    <w:rsid w:val="71C54FAD"/>
    <w:rsid w:val="71C76977"/>
    <w:rsid w:val="72200435"/>
    <w:rsid w:val="72677E12"/>
    <w:rsid w:val="728C1627"/>
    <w:rsid w:val="72A26EFE"/>
    <w:rsid w:val="72AC7F1B"/>
    <w:rsid w:val="72B30BA6"/>
    <w:rsid w:val="72D96470"/>
    <w:rsid w:val="72DA7415"/>
    <w:rsid w:val="72EB0A43"/>
    <w:rsid w:val="73025EB3"/>
    <w:rsid w:val="731955B0"/>
    <w:rsid w:val="732775A1"/>
    <w:rsid w:val="732B0E40"/>
    <w:rsid w:val="73590003"/>
    <w:rsid w:val="735D505F"/>
    <w:rsid w:val="73685544"/>
    <w:rsid w:val="7371574A"/>
    <w:rsid w:val="737722D7"/>
    <w:rsid w:val="73852BD4"/>
    <w:rsid w:val="7387688C"/>
    <w:rsid w:val="739E5AB6"/>
    <w:rsid w:val="73A34E7A"/>
    <w:rsid w:val="73A35DE6"/>
    <w:rsid w:val="73BD240F"/>
    <w:rsid w:val="73E65A38"/>
    <w:rsid w:val="73FC27DC"/>
    <w:rsid w:val="740117C0"/>
    <w:rsid w:val="742C30C1"/>
    <w:rsid w:val="742C47DE"/>
    <w:rsid w:val="743B1D01"/>
    <w:rsid w:val="744121DC"/>
    <w:rsid w:val="745F3497"/>
    <w:rsid w:val="74746816"/>
    <w:rsid w:val="74795BDB"/>
    <w:rsid w:val="74980757"/>
    <w:rsid w:val="74B35591"/>
    <w:rsid w:val="74BD61CC"/>
    <w:rsid w:val="74C4154C"/>
    <w:rsid w:val="74D177C5"/>
    <w:rsid w:val="751414A6"/>
    <w:rsid w:val="75146BEC"/>
    <w:rsid w:val="751B2C17"/>
    <w:rsid w:val="753D2245"/>
    <w:rsid w:val="75781EEA"/>
    <w:rsid w:val="75E1612D"/>
    <w:rsid w:val="76042055"/>
    <w:rsid w:val="764F753B"/>
    <w:rsid w:val="76561E26"/>
    <w:rsid w:val="766B42FF"/>
    <w:rsid w:val="767F6766"/>
    <w:rsid w:val="7688482A"/>
    <w:rsid w:val="769211D6"/>
    <w:rsid w:val="76A37E73"/>
    <w:rsid w:val="76B61368"/>
    <w:rsid w:val="76B66485"/>
    <w:rsid w:val="76B949B4"/>
    <w:rsid w:val="76D161A2"/>
    <w:rsid w:val="76D96E05"/>
    <w:rsid w:val="76E557A9"/>
    <w:rsid w:val="76EF56DA"/>
    <w:rsid w:val="76F8372F"/>
    <w:rsid w:val="77071BC4"/>
    <w:rsid w:val="770C124C"/>
    <w:rsid w:val="77204A34"/>
    <w:rsid w:val="7722255A"/>
    <w:rsid w:val="7725204A"/>
    <w:rsid w:val="772E53A2"/>
    <w:rsid w:val="7730111A"/>
    <w:rsid w:val="773504DF"/>
    <w:rsid w:val="774C794D"/>
    <w:rsid w:val="777C4360"/>
    <w:rsid w:val="77876861"/>
    <w:rsid w:val="778B6351"/>
    <w:rsid w:val="77CE068F"/>
    <w:rsid w:val="77DA0571"/>
    <w:rsid w:val="77E617D9"/>
    <w:rsid w:val="77ED2B68"/>
    <w:rsid w:val="77F51A1C"/>
    <w:rsid w:val="78624636"/>
    <w:rsid w:val="787B4617"/>
    <w:rsid w:val="787D213D"/>
    <w:rsid w:val="78894DB0"/>
    <w:rsid w:val="78966DD7"/>
    <w:rsid w:val="78A43B6E"/>
    <w:rsid w:val="78C338C8"/>
    <w:rsid w:val="78CE0BEB"/>
    <w:rsid w:val="78DF4BA6"/>
    <w:rsid w:val="79206F6D"/>
    <w:rsid w:val="79246A5D"/>
    <w:rsid w:val="793D18CD"/>
    <w:rsid w:val="79490272"/>
    <w:rsid w:val="794C38BE"/>
    <w:rsid w:val="795A422D"/>
    <w:rsid w:val="79694470"/>
    <w:rsid w:val="797B41A3"/>
    <w:rsid w:val="79A35446"/>
    <w:rsid w:val="79A77144"/>
    <w:rsid w:val="79CB6ED9"/>
    <w:rsid w:val="79D95BF8"/>
    <w:rsid w:val="7A1F58B4"/>
    <w:rsid w:val="7A235EAF"/>
    <w:rsid w:val="7A3215F3"/>
    <w:rsid w:val="7A330E29"/>
    <w:rsid w:val="7A5F5873"/>
    <w:rsid w:val="7A97325F"/>
    <w:rsid w:val="7AA80FC8"/>
    <w:rsid w:val="7AB21E46"/>
    <w:rsid w:val="7AC63F1C"/>
    <w:rsid w:val="7AF444E8"/>
    <w:rsid w:val="7B002BB2"/>
    <w:rsid w:val="7B1843EC"/>
    <w:rsid w:val="7B1A0118"/>
    <w:rsid w:val="7B3276E8"/>
    <w:rsid w:val="7B5B24DE"/>
    <w:rsid w:val="7B7B492E"/>
    <w:rsid w:val="7B876E2F"/>
    <w:rsid w:val="7BBD6CF5"/>
    <w:rsid w:val="7BC10593"/>
    <w:rsid w:val="7BEC3136"/>
    <w:rsid w:val="7C15268D"/>
    <w:rsid w:val="7C156B31"/>
    <w:rsid w:val="7C23393A"/>
    <w:rsid w:val="7C492337"/>
    <w:rsid w:val="7C507E19"/>
    <w:rsid w:val="7C52743D"/>
    <w:rsid w:val="7C547659"/>
    <w:rsid w:val="7C6168C3"/>
    <w:rsid w:val="7C9723A3"/>
    <w:rsid w:val="7C9E08D4"/>
    <w:rsid w:val="7CBE2D25"/>
    <w:rsid w:val="7CC320E9"/>
    <w:rsid w:val="7CD82038"/>
    <w:rsid w:val="7CDD03FF"/>
    <w:rsid w:val="7CEC2938"/>
    <w:rsid w:val="7D0D15B6"/>
    <w:rsid w:val="7D513857"/>
    <w:rsid w:val="7D6A1335"/>
    <w:rsid w:val="7D6E474B"/>
    <w:rsid w:val="7D845D1C"/>
    <w:rsid w:val="7D8F476B"/>
    <w:rsid w:val="7D935F5F"/>
    <w:rsid w:val="7DA47C4D"/>
    <w:rsid w:val="7DE22A43"/>
    <w:rsid w:val="7DFB58B2"/>
    <w:rsid w:val="7E154BC6"/>
    <w:rsid w:val="7E1E7F1F"/>
    <w:rsid w:val="7E3314F0"/>
    <w:rsid w:val="7E421F1F"/>
    <w:rsid w:val="7E45112F"/>
    <w:rsid w:val="7E54109B"/>
    <w:rsid w:val="7E60321A"/>
    <w:rsid w:val="7E9401E1"/>
    <w:rsid w:val="7EA5419C"/>
    <w:rsid w:val="7EAB552B"/>
    <w:rsid w:val="7ECB7038"/>
    <w:rsid w:val="7ED554F9"/>
    <w:rsid w:val="7EE63243"/>
    <w:rsid w:val="7EF74FB3"/>
    <w:rsid w:val="7EFA2651"/>
    <w:rsid w:val="7F167956"/>
    <w:rsid w:val="7F1A4FC0"/>
    <w:rsid w:val="7F25708B"/>
    <w:rsid w:val="7F2F3A66"/>
    <w:rsid w:val="7F372A6A"/>
    <w:rsid w:val="7F4A2E8A"/>
    <w:rsid w:val="7F5259A6"/>
    <w:rsid w:val="7F557E01"/>
    <w:rsid w:val="7F737DF6"/>
    <w:rsid w:val="7F7B3F5B"/>
    <w:rsid w:val="7F8C7541"/>
    <w:rsid w:val="7F961D37"/>
    <w:rsid w:val="7FB56661"/>
    <w:rsid w:val="7FC67F88"/>
    <w:rsid w:val="7FCB2614"/>
    <w:rsid w:val="7FD44C9D"/>
    <w:rsid w:val="7FDE529F"/>
    <w:rsid w:val="7FEB2083"/>
    <w:rsid w:val="7FF134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rPr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2121</Words>
  <Characters>2329</Characters>
  <Lines>0</Lines>
  <Paragraphs>0</Paragraphs>
  <TotalTime>26</TotalTime>
  <ScaleCrop>false</ScaleCrop>
  <LinksUpToDate>false</LinksUpToDate>
  <CharactersWithSpaces>2329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2024-06-26T01:00:00Z</dcterms:created>
  <dc:creator>28334</dc:creator>
  <cp:lastModifiedBy>教务处</cp:lastModifiedBy>
  <cp:lastPrinted>2024-09-27T13:54:00Z</cp:lastPrinted>
  <dcterms:modified xsi:type="dcterms:W3CDTF">2024-10-14T02:34:24Z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AFBBD34B36034E039D3A75C080BDC186_13</vt:lpwstr>
  </property>
</Properties>
</file>